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0F3CC" w14:textId="77777777" w:rsidR="00821976" w:rsidRPr="00E170F2" w:rsidRDefault="00821976" w:rsidP="00821976">
      <w:pPr>
        <w:framePr w:w="3119" w:h="539" w:hSpace="181" w:wrap="around" w:vAnchor="page" w:hAnchor="page" w:x="8506" w:y="1084"/>
        <w:spacing w:line="290" w:lineRule="exact"/>
        <w:rPr>
          <w:rFonts w:ascii="Calisto MT" w:hAnsi="Calisto MT"/>
          <w:b/>
          <w:color w:val="0057B8" w:themeColor="accent1"/>
          <w:sz w:val="28"/>
          <w:szCs w:val="28"/>
        </w:rPr>
      </w:pPr>
      <w:r>
        <w:rPr>
          <w:rFonts w:ascii="Calisto MT" w:hAnsi="Calisto MT"/>
          <w:b/>
          <w:color w:val="0057B8" w:themeColor="accent1"/>
          <w:sz w:val="28"/>
        </w:rPr>
        <w:br/>
        <w:t>Sappi Europa</w:t>
      </w:r>
    </w:p>
    <w:tbl>
      <w:tblPr>
        <w:tblpPr w:leftFromText="180" w:rightFromText="180" w:vertAnchor="text" w:tblpY="49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16"/>
        <w:gridCol w:w="3316"/>
      </w:tblGrid>
      <w:tr w:rsidR="00D86520" w:rsidRPr="00E170F2" w14:paraId="00851D75" w14:textId="77777777" w:rsidTr="00D86520">
        <w:tc>
          <w:tcPr>
            <w:tcW w:w="3316" w:type="dxa"/>
            <w:shd w:val="clear" w:color="auto" w:fill="auto"/>
            <w:tcMar>
              <w:top w:w="85" w:type="dxa"/>
              <w:bottom w:w="28" w:type="dxa"/>
            </w:tcMar>
          </w:tcPr>
          <w:p w14:paraId="4EB5A097" w14:textId="3F04A0C5" w:rsidR="00D86520" w:rsidRPr="00675595" w:rsidRDefault="00675595" w:rsidP="00D86520">
            <w:pPr>
              <w:pStyle w:val="BasicParagraph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Per ulteriori informazioni</w:t>
            </w:r>
          </w:p>
        </w:tc>
        <w:tc>
          <w:tcPr>
            <w:tcW w:w="3316" w:type="dxa"/>
            <w:shd w:val="clear" w:color="auto" w:fill="auto"/>
            <w:tcMar>
              <w:top w:w="85" w:type="dxa"/>
              <w:bottom w:w="28" w:type="dxa"/>
            </w:tcMar>
          </w:tcPr>
          <w:p w14:paraId="28DEA5A3" w14:textId="77B1B117" w:rsidR="00D86520" w:rsidRPr="00E170F2" w:rsidRDefault="00675595" w:rsidP="00D86520">
            <w:pPr>
              <w:pStyle w:val="BasicParagraph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Rilasciato da</w:t>
            </w:r>
          </w:p>
        </w:tc>
      </w:tr>
      <w:tr w:rsidR="00D86520" w:rsidRPr="00466980" w14:paraId="4D5B85D6" w14:textId="77777777" w:rsidTr="00D86520">
        <w:trPr>
          <w:trHeight w:val="1619"/>
        </w:trPr>
        <w:tc>
          <w:tcPr>
            <w:tcW w:w="3316" w:type="dxa"/>
            <w:shd w:val="clear" w:color="auto" w:fill="auto"/>
            <w:tcMar>
              <w:top w:w="85" w:type="dxa"/>
              <w:bottom w:w="57" w:type="dxa"/>
            </w:tcMar>
          </w:tcPr>
          <w:p w14:paraId="2E7CFCEC" w14:textId="77777777" w:rsidR="00473119" w:rsidRPr="007E2A2A" w:rsidRDefault="00473119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en-US"/>
                <w:rPrChange w:id="0" w:author="Ravasi, Elisabetta" w:date="2022-01-10T10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bookmarkStart w:id="1" w:name="_Hlk431573"/>
            <w:r w:rsidRPr="007E2A2A">
              <w:rPr>
                <w:rFonts w:ascii="Arial" w:hAnsi="Arial"/>
                <w:sz w:val="16"/>
                <w:lang w:val="en-US"/>
                <w:rPrChange w:id="2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>Ingo Kaiser</w:t>
            </w:r>
          </w:p>
          <w:p w14:paraId="0BFFA3CF" w14:textId="268AD4EF" w:rsidR="00473119" w:rsidRPr="007E2A2A" w:rsidRDefault="00473119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en-US"/>
                <w:rPrChange w:id="3" w:author="Ravasi, Elisabetta" w:date="2022-01-10T10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7E2A2A">
              <w:rPr>
                <w:rFonts w:ascii="Arial" w:hAnsi="Arial"/>
                <w:sz w:val="16"/>
                <w:lang w:val="en-US"/>
                <w:rPrChange w:id="4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 xml:space="preserve">Marketing Communications Specialist Packaging and </w:t>
            </w:r>
            <w:proofErr w:type="spellStart"/>
            <w:r w:rsidRPr="007E2A2A">
              <w:rPr>
                <w:rFonts w:ascii="Arial" w:hAnsi="Arial"/>
                <w:sz w:val="16"/>
                <w:lang w:val="en-US"/>
                <w:rPrChange w:id="5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>Speciality</w:t>
            </w:r>
            <w:proofErr w:type="spellEnd"/>
            <w:r w:rsidRPr="007E2A2A">
              <w:rPr>
                <w:rFonts w:ascii="Arial" w:hAnsi="Arial"/>
                <w:sz w:val="16"/>
                <w:lang w:val="en-US"/>
                <w:rPrChange w:id="6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 xml:space="preserve"> Papers</w:t>
            </w:r>
          </w:p>
          <w:p w14:paraId="693BE6E8" w14:textId="77777777" w:rsidR="00473119" w:rsidRPr="000452EA" w:rsidRDefault="00473119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Sappi Europa</w:t>
            </w:r>
          </w:p>
          <w:p w14:paraId="3A1640A7" w14:textId="77777777" w:rsidR="00473119" w:rsidRPr="000452EA" w:rsidRDefault="00473119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Tel.: +49 (0)5181 77-536</w:t>
            </w:r>
          </w:p>
          <w:p w14:paraId="6A849818" w14:textId="2ACE5ABB" w:rsidR="00D86520" w:rsidRPr="000452EA" w:rsidRDefault="00473119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ingo.kaiser@sappi.com</w:t>
            </w:r>
            <w:bookmarkEnd w:id="1"/>
          </w:p>
        </w:tc>
        <w:tc>
          <w:tcPr>
            <w:tcW w:w="3316" w:type="dxa"/>
            <w:shd w:val="clear" w:color="auto" w:fill="auto"/>
            <w:tcMar>
              <w:top w:w="85" w:type="dxa"/>
              <w:bottom w:w="57" w:type="dxa"/>
            </w:tcMar>
          </w:tcPr>
          <w:p w14:paraId="2712DCCD" w14:textId="77777777" w:rsidR="00675595" w:rsidRPr="001115A6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Ariane </w:t>
            </w:r>
            <w:proofErr w:type="spellStart"/>
            <w:r>
              <w:rPr>
                <w:rFonts w:ascii="Arial" w:hAnsi="Arial"/>
                <w:sz w:val="16"/>
              </w:rPr>
              <w:t>Dobren</w:t>
            </w:r>
            <w:proofErr w:type="spellEnd"/>
          </w:p>
          <w:p w14:paraId="19AD7074" w14:textId="77777777" w:rsidR="00675595" w:rsidRPr="001115A6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Editore</w:t>
            </w:r>
          </w:p>
          <w:p w14:paraId="2DBFCCA9" w14:textId="77777777" w:rsidR="00675595" w:rsidRPr="001115A6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Ruess</w:t>
            </w:r>
            <w:proofErr w:type="spellEnd"/>
            <w:r>
              <w:rPr>
                <w:rFonts w:ascii="Arial" w:hAnsi="Arial"/>
                <w:sz w:val="16"/>
              </w:rPr>
              <w:t xml:space="preserve"> International GmbH </w:t>
            </w:r>
          </w:p>
          <w:p w14:paraId="321B43EA" w14:textId="77777777" w:rsidR="00675595" w:rsidRPr="001115A6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per conto di Sappi Europe</w:t>
            </w:r>
          </w:p>
          <w:p w14:paraId="5B093DA6" w14:textId="77777777" w:rsidR="00675595" w:rsidRPr="007E2A2A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  <w:rPrChange w:id="7" w:author="Ravasi, Elisabetta" w:date="2022-01-10T10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7E2A2A">
              <w:rPr>
                <w:rFonts w:ascii="Arial" w:hAnsi="Arial"/>
                <w:sz w:val="16"/>
                <w:lang w:val="de-DE"/>
                <w:rPrChange w:id="8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>Tel.: +49 (0)711 16446-16</w:t>
            </w:r>
          </w:p>
          <w:p w14:paraId="0C8EFAC0" w14:textId="77777777" w:rsidR="00675595" w:rsidRPr="007E2A2A" w:rsidRDefault="00675595" w:rsidP="00675595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  <w:rPrChange w:id="9" w:author="Ravasi, Elisabetta" w:date="2022-01-10T10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7E2A2A">
              <w:rPr>
                <w:rFonts w:ascii="Arial" w:hAnsi="Arial"/>
                <w:sz w:val="16"/>
                <w:lang w:val="de-DE"/>
                <w:rPrChange w:id="10" w:author="Ravasi, Elisabetta" w:date="2022-01-10T10:31:00Z">
                  <w:rPr>
                    <w:rFonts w:ascii="Arial" w:hAnsi="Arial"/>
                    <w:sz w:val="16"/>
                  </w:rPr>
                </w:rPrChange>
              </w:rPr>
              <w:t xml:space="preserve">ariane.dobren@ruess-group.com </w:t>
            </w:r>
          </w:p>
          <w:p w14:paraId="7B3C24C5" w14:textId="1E11AC7C" w:rsidR="00D86520" w:rsidRPr="00675595" w:rsidRDefault="00D86520" w:rsidP="00473119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14:paraId="4B2A4EB7" w14:textId="77777777" w:rsidR="00ED4AD3" w:rsidRPr="007E2A2A" w:rsidRDefault="00677D2F">
      <w:pPr>
        <w:rPr>
          <w:szCs w:val="24"/>
          <w:lang w:val="de-DE"/>
          <w:rPrChange w:id="11" w:author="Ravasi, Elisabetta" w:date="2022-01-10T10:31:00Z">
            <w:rPr>
              <w:szCs w:val="24"/>
            </w:rPr>
          </w:rPrChange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10FB59DC" wp14:editId="15B314A2">
            <wp:simplePos x="0" y="0"/>
            <wp:positionH relativeFrom="column">
              <wp:posOffset>1789</wp:posOffset>
            </wp:positionH>
            <wp:positionV relativeFrom="page">
              <wp:posOffset>704850</wp:posOffset>
            </wp:positionV>
            <wp:extent cx="1075055" cy="391160"/>
            <wp:effectExtent l="0" t="0" r="4445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2B81E" w14:textId="77777777" w:rsidR="00706840" w:rsidRPr="00675595" w:rsidRDefault="00706840" w:rsidP="00706840">
      <w:pPr>
        <w:framePr w:w="2835" w:h="3081" w:wrap="around" w:vAnchor="page" w:hAnchor="page" w:x="8506" w:y="2031"/>
        <w:spacing w:after="100" w:line="288" w:lineRule="auto"/>
        <w:jc w:val="both"/>
        <w:rPr>
          <w:rFonts w:ascii="Arial" w:hAnsi="Arial"/>
          <w:b/>
          <w:bCs/>
          <w:sz w:val="16"/>
          <w:szCs w:val="16"/>
          <w:lang w:val="de-DE"/>
        </w:rPr>
      </w:pPr>
    </w:p>
    <w:p w14:paraId="458009F8" w14:textId="5CAE038E" w:rsidR="00706840" w:rsidRPr="007E2A2A" w:rsidRDefault="00706840" w:rsidP="00706840">
      <w:pPr>
        <w:framePr w:w="2835" w:h="3081" w:wrap="around" w:vAnchor="page" w:hAnchor="page" w:x="8506" w:y="2031"/>
        <w:spacing w:after="100" w:line="288" w:lineRule="auto"/>
        <w:jc w:val="both"/>
        <w:rPr>
          <w:rFonts w:ascii="Arial" w:hAnsi="Arial"/>
          <w:b/>
          <w:bCs/>
          <w:sz w:val="16"/>
          <w:szCs w:val="16"/>
          <w:lang w:val="de-DE"/>
          <w:rPrChange w:id="12" w:author="Ravasi, Elisabetta" w:date="2022-01-10T10:31:00Z">
            <w:rPr>
              <w:rFonts w:ascii="Arial" w:hAnsi="Arial"/>
              <w:b/>
              <w:bCs/>
              <w:sz w:val="16"/>
              <w:szCs w:val="16"/>
            </w:rPr>
          </w:rPrChange>
        </w:rPr>
      </w:pPr>
      <w:r w:rsidRPr="007E2A2A">
        <w:rPr>
          <w:rFonts w:ascii="Arial" w:hAnsi="Arial"/>
          <w:b/>
          <w:sz w:val="16"/>
          <w:lang w:val="de-DE"/>
          <w:rPrChange w:id="13" w:author="Ravasi, Elisabetta" w:date="2022-01-10T10:31:00Z">
            <w:rPr>
              <w:rFonts w:ascii="Arial" w:hAnsi="Arial"/>
              <w:b/>
              <w:sz w:val="16"/>
            </w:rPr>
          </w:rPrChange>
        </w:rPr>
        <w:t>Sappi Papier Holding GmbH</w:t>
      </w:r>
    </w:p>
    <w:p w14:paraId="5C0B38F9" w14:textId="77777777" w:rsidR="00706840" w:rsidRPr="007E2A2A" w:rsidRDefault="00706840" w:rsidP="00706840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  <w:lang w:val="de-DE"/>
          <w:rPrChange w:id="14" w:author="Ravasi, Elisabetta" w:date="2022-01-10T10:31:00Z">
            <w:rPr>
              <w:rFonts w:ascii="Arial" w:hAnsi="Arial"/>
              <w:sz w:val="16"/>
              <w:szCs w:val="16"/>
            </w:rPr>
          </w:rPrChange>
        </w:rPr>
      </w:pPr>
      <w:r w:rsidRPr="007E2A2A">
        <w:rPr>
          <w:rFonts w:ascii="Arial" w:hAnsi="Arial"/>
          <w:sz w:val="16"/>
          <w:lang w:val="de-DE"/>
          <w:rPrChange w:id="15" w:author="Ravasi, Elisabetta" w:date="2022-01-10T10:31:00Z">
            <w:rPr>
              <w:rFonts w:ascii="Arial" w:hAnsi="Arial"/>
              <w:sz w:val="16"/>
            </w:rPr>
          </w:rPrChange>
        </w:rPr>
        <w:t xml:space="preserve">Brucker </w:t>
      </w:r>
      <w:proofErr w:type="spellStart"/>
      <w:r w:rsidRPr="007E2A2A">
        <w:rPr>
          <w:rFonts w:ascii="Arial" w:hAnsi="Arial"/>
          <w:sz w:val="16"/>
          <w:lang w:val="de-DE"/>
          <w:rPrChange w:id="16" w:author="Ravasi, Elisabetta" w:date="2022-01-10T10:31:00Z">
            <w:rPr>
              <w:rFonts w:ascii="Arial" w:hAnsi="Arial"/>
              <w:sz w:val="16"/>
            </w:rPr>
          </w:rPrChange>
        </w:rPr>
        <w:t>Strasse</w:t>
      </w:r>
      <w:proofErr w:type="spellEnd"/>
      <w:r w:rsidRPr="007E2A2A">
        <w:rPr>
          <w:rFonts w:ascii="Arial" w:hAnsi="Arial"/>
          <w:sz w:val="16"/>
          <w:lang w:val="de-DE"/>
          <w:rPrChange w:id="17" w:author="Ravasi, Elisabetta" w:date="2022-01-10T10:31:00Z">
            <w:rPr>
              <w:rFonts w:ascii="Arial" w:hAnsi="Arial"/>
              <w:sz w:val="16"/>
            </w:rPr>
          </w:rPrChange>
        </w:rPr>
        <w:t xml:space="preserve"> 21</w:t>
      </w:r>
    </w:p>
    <w:p w14:paraId="3595860B" w14:textId="77777777" w:rsidR="00706840" w:rsidRPr="00E170F2" w:rsidRDefault="00706840" w:rsidP="00706840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 xml:space="preserve">8101 </w:t>
      </w:r>
      <w:proofErr w:type="spellStart"/>
      <w:r>
        <w:rPr>
          <w:rFonts w:ascii="Arial" w:hAnsi="Arial"/>
          <w:sz w:val="16"/>
        </w:rPr>
        <w:t>Gratkorn</w:t>
      </w:r>
      <w:proofErr w:type="spellEnd"/>
    </w:p>
    <w:p w14:paraId="444428D1" w14:textId="77777777" w:rsidR="00706840" w:rsidRPr="00E170F2" w:rsidRDefault="00706840" w:rsidP="00706840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>AUSTRIA</w:t>
      </w:r>
    </w:p>
    <w:p w14:paraId="05DEA515" w14:textId="77777777" w:rsidR="00706840" w:rsidRPr="00E170F2" w:rsidRDefault="00706840" w:rsidP="00706840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>Tel.: +43 (0)3124 2010</w:t>
      </w:r>
    </w:p>
    <w:p w14:paraId="496FD139" w14:textId="77777777" w:rsidR="00706840" w:rsidRPr="007E2A2A" w:rsidRDefault="00706840" w:rsidP="00706840">
      <w:pPr>
        <w:framePr w:w="2835" w:h="3081" w:wrap="around" w:vAnchor="page" w:hAnchor="page" w:x="8506" w:y="2031"/>
        <w:spacing w:line="288" w:lineRule="auto"/>
        <w:rPr>
          <w:rFonts w:ascii="Arial" w:hAnsi="Arial"/>
          <w:sz w:val="16"/>
          <w:szCs w:val="16"/>
          <w:rPrChange w:id="18" w:author="Ravasi, Elisabetta" w:date="2022-01-10T10:31:00Z">
            <w:rPr>
              <w:rFonts w:ascii="Arial" w:hAnsi="Arial"/>
              <w:sz w:val="16"/>
              <w:szCs w:val="16"/>
              <w:lang w:val="en-GB"/>
            </w:rPr>
          </w:rPrChange>
        </w:rPr>
      </w:pPr>
    </w:p>
    <w:p w14:paraId="716AD87E" w14:textId="51791D4A" w:rsidR="00706840" w:rsidRPr="00E170F2" w:rsidRDefault="00706840" w:rsidP="00706840">
      <w:pPr>
        <w:framePr w:w="2835" w:h="3081" w:wrap="around" w:vAnchor="page" w:hAnchor="page" w:x="8506" w:y="2031"/>
        <w:spacing w:before="100" w:line="288" w:lineRule="auto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</w:rPr>
        <w:t>www.sappi.com</w:t>
      </w:r>
    </w:p>
    <w:p w14:paraId="3BA559F7" w14:textId="495269F3" w:rsidR="00706840" w:rsidRPr="00E170F2" w:rsidRDefault="00706840" w:rsidP="00706840">
      <w:pPr>
        <w:framePr w:w="2835" w:h="3081" w:wrap="around" w:vAnchor="page" w:hAnchor="page" w:x="8506" w:y="2031"/>
        <w:spacing w:before="240" w:after="80" w:line="288" w:lineRule="auto"/>
        <w:rPr>
          <w:rFonts w:ascii="Calisto MT" w:hAnsi="Calisto MT"/>
          <w:color w:val="0057B8" w:themeColor="accent1"/>
          <w:sz w:val="40"/>
          <w:szCs w:val="40"/>
        </w:rPr>
      </w:pPr>
      <w:r>
        <w:rPr>
          <w:rFonts w:ascii="Calisto MT" w:hAnsi="Calisto MT"/>
          <w:color w:val="0057B8" w:themeColor="accent1"/>
          <w:sz w:val="40"/>
        </w:rPr>
        <w:t>Comunicato stampa</w:t>
      </w:r>
    </w:p>
    <w:p w14:paraId="7D963EA2" w14:textId="77777777" w:rsidR="00706840" w:rsidRPr="007E2A2A" w:rsidRDefault="00706840" w:rsidP="00706840">
      <w:pPr>
        <w:framePr w:w="2835" w:h="3081" w:wrap="around" w:vAnchor="page" w:hAnchor="page" w:x="8506" w:y="2031"/>
        <w:spacing w:before="100" w:line="288" w:lineRule="auto"/>
        <w:rPr>
          <w:rFonts w:ascii="Arial" w:hAnsi="Arial"/>
          <w:b/>
          <w:sz w:val="16"/>
          <w:szCs w:val="16"/>
          <w:rPrChange w:id="19" w:author="Ravasi, Elisabetta" w:date="2022-01-10T10:31:00Z">
            <w:rPr>
              <w:rFonts w:ascii="Arial" w:hAnsi="Arial"/>
              <w:b/>
              <w:sz w:val="16"/>
              <w:szCs w:val="16"/>
              <w:lang w:val="en-GB"/>
            </w:rPr>
          </w:rPrChange>
        </w:rPr>
      </w:pPr>
    </w:p>
    <w:p w14:paraId="55C606B6" w14:textId="77777777" w:rsidR="00D104B8" w:rsidRPr="007E2A2A" w:rsidRDefault="00D104B8" w:rsidP="00ED4AD3">
      <w:pPr>
        <w:rPr>
          <w:rPrChange w:id="20" w:author="Ravasi, Elisabetta" w:date="2022-01-10T10:31:00Z">
            <w:rPr>
              <w:lang w:val="en-GB"/>
            </w:rPr>
          </w:rPrChange>
        </w:rPr>
        <w:sectPr w:rsidR="00D104B8" w:rsidRPr="007E2A2A" w:rsidSect="004C53A6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2268" w:right="1134" w:bottom="1276" w:left="1701" w:header="720" w:footer="1563" w:gutter="0"/>
          <w:cols w:space="720"/>
          <w:titlePg/>
        </w:sectPr>
      </w:pPr>
    </w:p>
    <w:p w14:paraId="28FC69E8" w14:textId="77777777" w:rsidR="00ED4AD3" w:rsidRPr="007E2A2A" w:rsidRDefault="00ED4AD3" w:rsidP="00ED4AD3">
      <w:pPr>
        <w:rPr>
          <w:rPrChange w:id="21" w:author="Ravasi, Elisabetta" w:date="2022-01-10T10:31:00Z">
            <w:rPr>
              <w:lang w:val="en-GB"/>
            </w:rPr>
          </w:rPrChange>
        </w:rPr>
      </w:pPr>
    </w:p>
    <w:p w14:paraId="7677BCE6" w14:textId="77777777" w:rsidR="00150CEE" w:rsidRPr="007E2A2A" w:rsidRDefault="00150CEE" w:rsidP="00ED4AD3">
      <w:pPr>
        <w:rPr>
          <w:rPrChange w:id="22" w:author="Ravasi, Elisabetta" w:date="2022-01-10T10:31:00Z">
            <w:rPr>
              <w:lang w:val="en-GB"/>
            </w:rPr>
          </w:rPrChange>
        </w:rPr>
      </w:pPr>
    </w:p>
    <w:p w14:paraId="6A96B8AA" w14:textId="77777777" w:rsidR="00DE6BE6" w:rsidRPr="00E170F2" w:rsidRDefault="00DE6BE6" w:rsidP="002F2913">
      <w:pPr>
        <w:pStyle w:val="BasicParagraph"/>
        <w:suppressAutoHyphens/>
        <w:rPr>
          <w:rFonts w:ascii="Arial" w:hAnsi="Arial" w:cs="Arial"/>
          <w:sz w:val="22"/>
          <w:szCs w:val="22"/>
        </w:rPr>
        <w:sectPr w:rsidR="00DE6BE6" w:rsidRPr="00E170F2" w:rsidSect="004C53A6">
          <w:type w:val="continuous"/>
          <w:pgSz w:w="11900" w:h="16840"/>
          <w:pgMar w:top="2268" w:right="1134" w:bottom="1276" w:left="1701" w:header="720" w:footer="1563" w:gutter="0"/>
          <w:cols w:space="720"/>
          <w:formProt w:val="0"/>
          <w:titlePg/>
        </w:sectPr>
      </w:pPr>
    </w:p>
    <w:p w14:paraId="313F7647" w14:textId="06B8A8D4" w:rsidR="00473119" w:rsidRPr="00E170F2" w:rsidRDefault="00726030" w:rsidP="00473119">
      <w:pPr>
        <w:pStyle w:val="BasicParagraph"/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Vienna, novembre 2021</w:t>
      </w:r>
    </w:p>
    <w:p w14:paraId="2B1CAA46" w14:textId="77777777" w:rsidR="00150CEE" w:rsidRPr="007E2A2A" w:rsidRDefault="00150CEE" w:rsidP="00C3625B">
      <w:pPr>
        <w:rPr>
          <w:rFonts w:ascii="Arial" w:hAnsi="Arial"/>
          <w:rPrChange w:id="23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08B5B98A" w14:textId="0B988225" w:rsidR="00B77339" w:rsidRPr="00466980" w:rsidRDefault="007E6E76" w:rsidP="00B77339">
      <w:pPr>
        <w:spacing w:line="300" w:lineRule="auto"/>
        <w:jc w:val="both"/>
        <w:rPr>
          <w:rFonts w:ascii="Arial" w:hAnsi="Arial"/>
          <w:b/>
          <w:rPrChange w:id="24" w:author="Ravasi, Elisabetta" w:date="2022-01-10T17:12:00Z">
            <w:rPr>
              <w:rFonts w:ascii="Arial" w:hAnsi="Arial"/>
              <w:b/>
            </w:rPr>
          </w:rPrChange>
        </w:rPr>
      </w:pPr>
      <w:r>
        <w:rPr>
          <w:rFonts w:ascii="Arial" w:hAnsi="Arial"/>
          <w:b/>
        </w:rPr>
        <w:t xml:space="preserve">Aumento </w:t>
      </w:r>
      <w:r w:rsidRPr="00466980">
        <w:rPr>
          <w:rFonts w:ascii="Arial" w:hAnsi="Arial"/>
          <w:b/>
          <w:rPrChange w:id="25" w:author="Ravasi, Elisabetta" w:date="2022-01-10T17:12:00Z">
            <w:rPr>
              <w:rFonts w:ascii="Arial" w:hAnsi="Arial"/>
              <w:b/>
            </w:rPr>
          </w:rPrChange>
        </w:rPr>
        <w:t xml:space="preserve">delle </w:t>
      </w:r>
      <w:ins w:id="26" w:author="Ravasi, Elisabetta" w:date="2022-01-10T10:31:00Z">
        <w:r w:rsidR="007E2A2A" w:rsidRPr="00466980">
          <w:rPr>
            <w:rFonts w:ascii="Arial" w:hAnsi="Arial"/>
            <w:b/>
            <w:rPrChange w:id="27" w:author="Ravasi, Elisabetta" w:date="2022-01-10T17:12:00Z">
              <w:rPr>
                <w:rFonts w:ascii="Arial" w:hAnsi="Arial"/>
                <w:b/>
              </w:rPr>
            </w:rPrChange>
          </w:rPr>
          <w:t xml:space="preserve">produzioni </w:t>
        </w:r>
      </w:ins>
      <w:del w:id="28" w:author="Ravasi, Elisabetta" w:date="2022-01-10T10:31:00Z">
        <w:r w:rsidRPr="00466980" w:rsidDel="007E2A2A">
          <w:rPr>
            <w:rFonts w:ascii="Arial" w:hAnsi="Arial"/>
            <w:b/>
            <w:rPrChange w:id="29" w:author="Ravasi, Elisabetta" w:date="2022-01-10T17:12:00Z">
              <w:rPr>
                <w:rFonts w:ascii="Arial" w:hAnsi="Arial"/>
                <w:b/>
              </w:rPr>
            </w:rPrChange>
          </w:rPr>
          <w:delText xml:space="preserve">capacità </w:delText>
        </w:r>
      </w:del>
      <w:r w:rsidRPr="00466980">
        <w:rPr>
          <w:rFonts w:ascii="Arial" w:hAnsi="Arial"/>
          <w:b/>
          <w:rPrChange w:id="30" w:author="Ravasi, Elisabetta" w:date="2022-01-10T17:12:00Z">
            <w:rPr>
              <w:rFonts w:ascii="Arial" w:hAnsi="Arial"/>
              <w:b/>
            </w:rPr>
          </w:rPrChange>
        </w:rPr>
        <w:t xml:space="preserve">nello stabilimento austriaco Sappi </w:t>
      </w:r>
      <w:ins w:id="31" w:author="Ravasi, Elisabetta" w:date="2022-01-10T10:46:00Z">
        <w:r w:rsidR="00801C10" w:rsidRPr="00466980">
          <w:rPr>
            <w:rFonts w:ascii="Arial" w:hAnsi="Arial"/>
            <w:b/>
            <w:rPrChange w:id="32" w:author="Ravasi, Elisabetta" w:date="2022-01-10T17:12:00Z">
              <w:rPr>
                <w:rFonts w:ascii="Arial" w:hAnsi="Arial"/>
                <w:b/>
              </w:rPr>
            </w:rPrChange>
          </w:rPr>
          <w:t>-</w:t>
        </w:r>
        <w:r w:rsidR="00302166" w:rsidRPr="00466980">
          <w:rPr>
            <w:rFonts w:ascii="Arial" w:hAnsi="Arial"/>
            <w:b/>
            <w:rPrChange w:id="33" w:author="Ravasi, Elisabetta" w:date="2022-01-10T17:12:00Z">
              <w:rPr>
                <w:rFonts w:ascii="Arial" w:hAnsi="Arial"/>
                <w:b/>
              </w:rPr>
            </w:rPrChange>
          </w:rPr>
          <w:t xml:space="preserve"> </w:t>
        </w:r>
      </w:ins>
      <w:del w:id="34" w:author="Ravasi, Elisabetta" w:date="2022-01-10T10:46:00Z">
        <w:r w:rsidRPr="00466980" w:rsidDel="00302166">
          <w:rPr>
            <w:rFonts w:ascii="Arial" w:hAnsi="Arial"/>
            <w:b/>
            <w:rPrChange w:id="35" w:author="Ravasi, Elisabetta" w:date="2022-01-10T17:12:00Z">
              <w:rPr>
                <w:rFonts w:ascii="Arial" w:hAnsi="Arial"/>
                <w:b/>
              </w:rPr>
            </w:rPrChange>
          </w:rPr>
          <w:delText xml:space="preserve">di </w:delText>
        </w:r>
      </w:del>
      <w:proofErr w:type="spellStart"/>
      <w:r w:rsidRPr="00466980">
        <w:rPr>
          <w:rFonts w:ascii="Arial" w:hAnsi="Arial"/>
          <w:b/>
          <w:rPrChange w:id="36" w:author="Ravasi, Elisabetta" w:date="2022-01-10T17:12:00Z">
            <w:rPr>
              <w:rFonts w:ascii="Arial" w:hAnsi="Arial"/>
              <w:b/>
            </w:rPr>
          </w:rPrChange>
        </w:rPr>
        <w:t>Gratkorn</w:t>
      </w:r>
      <w:proofErr w:type="spellEnd"/>
    </w:p>
    <w:p w14:paraId="3E9BA06D" w14:textId="08EDDFAE" w:rsidR="00B77339" w:rsidRPr="00466980" w:rsidRDefault="003F7BFD" w:rsidP="00B77339">
      <w:pPr>
        <w:spacing w:line="300" w:lineRule="auto"/>
        <w:jc w:val="both"/>
        <w:rPr>
          <w:rFonts w:ascii="Arial" w:hAnsi="Arial"/>
          <w:b/>
          <w:sz w:val="28"/>
          <w:szCs w:val="28"/>
          <w:rPrChange w:id="37" w:author="Ravasi, Elisabetta" w:date="2022-01-10T17:12:00Z">
            <w:rPr>
              <w:rFonts w:ascii="Arial" w:hAnsi="Arial"/>
              <w:b/>
              <w:sz w:val="28"/>
              <w:szCs w:val="28"/>
            </w:rPr>
          </w:rPrChange>
        </w:rPr>
      </w:pPr>
      <w:del w:id="38" w:author="Ravasi, Elisabetta" w:date="2022-01-10T10:32:00Z">
        <w:r w:rsidRPr="00466980" w:rsidDel="007E2A2A">
          <w:rPr>
            <w:rFonts w:ascii="Arial" w:hAnsi="Arial"/>
            <w:b/>
            <w:sz w:val="28"/>
            <w:rPrChange w:id="39" w:author="Ravasi, Elisabetta" w:date="2022-01-10T17:12:00Z">
              <w:rPr>
                <w:rFonts w:ascii="Arial" w:hAnsi="Arial"/>
                <w:b/>
                <w:sz w:val="28"/>
              </w:rPr>
            </w:rPrChange>
          </w:rPr>
          <w:delText>Opzioni di produzione</w:delText>
        </w:r>
      </w:del>
      <w:ins w:id="40" w:author="Ravasi, Elisabetta" w:date="2022-01-10T10:32:00Z">
        <w:r w:rsidR="007E2A2A" w:rsidRPr="00466980">
          <w:rPr>
            <w:rFonts w:ascii="Arial" w:hAnsi="Arial"/>
            <w:b/>
            <w:sz w:val="28"/>
            <w:rPrChange w:id="41" w:author="Ravasi, Elisabetta" w:date="2022-01-10T17:12:00Z">
              <w:rPr>
                <w:rFonts w:ascii="Arial" w:hAnsi="Arial"/>
                <w:b/>
                <w:sz w:val="28"/>
              </w:rPr>
            </w:rPrChange>
          </w:rPr>
          <w:t>Gamma produttiva</w:t>
        </w:r>
      </w:ins>
      <w:r w:rsidRPr="00466980">
        <w:rPr>
          <w:rFonts w:ascii="Arial" w:hAnsi="Arial"/>
          <w:b/>
          <w:sz w:val="28"/>
          <w:rPrChange w:id="42" w:author="Ravasi, Elisabetta" w:date="2022-01-10T17:12:00Z">
            <w:rPr>
              <w:rFonts w:ascii="Arial" w:hAnsi="Arial"/>
              <w:b/>
              <w:sz w:val="28"/>
            </w:rPr>
          </w:rPrChange>
        </w:rPr>
        <w:t xml:space="preserve"> </w:t>
      </w:r>
      <w:del w:id="43" w:author="Ravasi, Elisabetta" w:date="2022-01-10T10:32:00Z">
        <w:r w:rsidRPr="00466980" w:rsidDel="007E2A2A">
          <w:rPr>
            <w:rFonts w:ascii="Arial" w:hAnsi="Arial"/>
            <w:b/>
            <w:sz w:val="28"/>
            <w:rPrChange w:id="44" w:author="Ravasi, Elisabetta" w:date="2022-01-10T17:12:00Z">
              <w:rPr>
                <w:rFonts w:ascii="Arial" w:hAnsi="Arial"/>
                <w:b/>
                <w:sz w:val="28"/>
              </w:rPr>
            </w:rPrChange>
          </w:rPr>
          <w:delText xml:space="preserve">ampliate </w:delText>
        </w:r>
      </w:del>
      <w:ins w:id="45" w:author="Ravasi, Elisabetta" w:date="2022-01-10T10:32:00Z">
        <w:r w:rsidR="007E2A2A" w:rsidRPr="00466980">
          <w:rPr>
            <w:rFonts w:ascii="Arial" w:hAnsi="Arial"/>
            <w:b/>
            <w:sz w:val="28"/>
            <w:rPrChange w:id="46" w:author="Ravasi, Elisabetta" w:date="2022-01-10T17:12:00Z">
              <w:rPr>
                <w:rFonts w:ascii="Arial" w:hAnsi="Arial"/>
                <w:b/>
                <w:sz w:val="28"/>
              </w:rPr>
            </w:rPrChange>
          </w:rPr>
          <w:t xml:space="preserve">ampliata </w:t>
        </w:r>
      </w:ins>
      <w:r w:rsidRPr="00466980">
        <w:rPr>
          <w:rFonts w:ascii="Arial" w:hAnsi="Arial"/>
          <w:b/>
          <w:sz w:val="28"/>
          <w:rPrChange w:id="47" w:author="Ravasi, Elisabetta" w:date="2022-01-10T17:12:00Z">
            <w:rPr>
              <w:rFonts w:ascii="Arial" w:hAnsi="Arial"/>
              <w:b/>
              <w:sz w:val="28"/>
            </w:rPr>
          </w:rPrChange>
        </w:rPr>
        <w:t xml:space="preserve">per la richiesta di Fusion </w:t>
      </w:r>
      <w:proofErr w:type="spellStart"/>
      <w:r w:rsidRPr="00466980">
        <w:rPr>
          <w:rFonts w:ascii="Arial" w:hAnsi="Arial"/>
          <w:b/>
          <w:sz w:val="28"/>
          <w:rPrChange w:id="48" w:author="Ravasi, Elisabetta" w:date="2022-01-10T17:12:00Z">
            <w:rPr>
              <w:rFonts w:ascii="Arial" w:hAnsi="Arial"/>
              <w:b/>
              <w:sz w:val="28"/>
            </w:rPr>
          </w:rPrChange>
        </w:rPr>
        <w:t>Topliner</w:t>
      </w:r>
      <w:proofErr w:type="spellEnd"/>
    </w:p>
    <w:p w14:paraId="73663F66" w14:textId="77777777" w:rsidR="00B77339" w:rsidRPr="00466980" w:rsidRDefault="00B77339" w:rsidP="00B77339">
      <w:pPr>
        <w:spacing w:line="300" w:lineRule="auto"/>
        <w:rPr>
          <w:rFonts w:ascii="Arial" w:hAnsi="Arial"/>
          <w:rPrChange w:id="49" w:author="Ravasi, Elisabetta" w:date="2022-01-10T17:12:00Z">
            <w:rPr>
              <w:rFonts w:ascii="Arial" w:hAnsi="Arial"/>
              <w:lang w:val="en-GB"/>
            </w:rPr>
          </w:rPrChange>
        </w:rPr>
      </w:pPr>
    </w:p>
    <w:p w14:paraId="232662C7" w14:textId="407E2A2D" w:rsidR="006A39F2" w:rsidRPr="00466980" w:rsidRDefault="00B77339" w:rsidP="000B15F5">
      <w:pPr>
        <w:spacing w:line="300" w:lineRule="auto"/>
        <w:jc w:val="both"/>
        <w:rPr>
          <w:rFonts w:ascii="Arial" w:hAnsi="Arial"/>
          <w:b/>
          <w:bCs/>
          <w:rPrChange w:id="50" w:author="Ravasi, Elisabetta" w:date="2022-01-10T17:12:00Z">
            <w:rPr>
              <w:rFonts w:ascii="Arial" w:hAnsi="Arial"/>
              <w:b/>
              <w:bCs/>
            </w:rPr>
          </w:rPrChange>
        </w:rPr>
      </w:pPr>
      <w:r w:rsidRPr="00466980">
        <w:rPr>
          <w:rFonts w:ascii="Arial" w:hAnsi="Arial"/>
          <w:b/>
          <w:rPrChange w:id="51" w:author="Ravasi, Elisabetta" w:date="2022-01-10T17:12:00Z">
            <w:rPr>
              <w:rFonts w:ascii="Arial" w:hAnsi="Arial"/>
              <w:b/>
            </w:rPr>
          </w:rPrChange>
        </w:rPr>
        <w:t xml:space="preserve">Sappi, </w:t>
      </w:r>
      <w:del w:id="52" w:author="Galli, Emilio" w:date="2022-01-10T16:58:00Z">
        <w:r w:rsidRPr="00466980" w:rsidDel="00107530">
          <w:rPr>
            <w:rFonts w:ascii="Arial" w:hAnsi="Arial"/>
            <w:b/>
            <w:strike/>
            <w:rPrChange w:id="53" w:author="Ravasi, Elisabetta" w:date="2022-01-10T17:12:00Z">
              <w:rPr>
                <w:rFonts w:ascii="Arial" w:hAnsi="Arial"/>
                <w:b/>
              </w:rPr>
            </w:rPrChange>
          </w:rPr>
          <w:delText>un</w:delText>
        </w:r>
        <w:r w:rsidRPr="00466980" w:rsidDel="00107530">
          <w:rPr>
            <w:rFonts w:ascii="Arial" w:hAnsi="Arial"/>
            <w:b/>
            <w:rPrChange w:id="54" w:author="Ravasi, Elisabetta" w:date="2022-01-10T17:12:00Z">
              <w:rPr>
                <w:rFonts w:ascii="Arial" w:hAnsi="Arial"/>
                <w:b/>
              </w:rPr>
            </w:rPrChange>
          </w:rPr>
          <w:delText xml:space="preserve"> </w:delText>
        </w:r>
      </w:del>
      <w:r w:rsidRPr="00466980">
        <w:rPr>
          <w:rFonts w:ascii="Arial" w:hAnsi="Arial"/>
          <w:b/>
          <w:rPrChange w:id="55" w:author="Ravasi, Elisabetta" w:date="2022-01-10T17:12:00Z">
            <w:rPr>
              <w:rFonts w:ascii="Arial" w:hAnsi="Arial"/>
              <w:b/>
            </w:rPr>
          </w:rPrChange>
        </w:rPr>
        <w:t xml:space="preserve">fornitore leader di materiali da imballaggio sostenibili a base </w:t>
      </w:r>
      <w:del w:id="56" w:author="Ravasi, Elisabetta" w:date="2022-01-10T10:33:00Z">
        <w:r w:rsidRPr="00466980" w:rsidDel="009A2C3A">
          <w:rPr>
            <w:rFonts w:ascii="Arial" w:hAnsi="Arial"/>
            <w:b/>
            <w:rPrChange w:id="57" w:author="Ravasi, Elisabetta" w:date="2022-01-10T17:12:00Z">
              <w:rPr>
                <w:rFonts w:ascii="Arial" w:hAnsi="Arial"/>
                <w:b/>
              </w:rPr>
            </w:rPrChange>
          </w:rPr>
          <w:delText>di fibra di legno</w:delText>
        </w:r>
      </w:del>
      <w:ins w:id="58" w:author="Ravasi, Elisabetta" w:date="2022-01-10T10:33:00Z">
        <w:r w:rsidR="009A2C3A" w:rsidRPr="00466980">
          <w:rPr>
            <w:rFonts w:ascii="Arial" w:hAnsi="Arial"/>
            <w:b/>
            <w:rPrChange w:id="59" w:author="Ravasi, Elisabetta" w:date="2022-01-10T17:12:00Z">
              <w:rPr>
                <w:rFonts w:ascii="Arial" w:hAnsi="Arial"/>
                <w:b/>
              </w:rPr>
            </w:rPrChange>
          </w:rPr>
          <w:t>cellulosa</w:t>
        </w:r>
      </w:ins>
      <w:r w:rsidRPr="00466980">
        <w:rPr>
          <w:rFonts w:ascii="Arial" w:hAnsi="Arial"/>
          <w:b/>
          <w:rPrChange w:id="60" w:author="Ravasi, Elisabetta" w:date="2022-01-10T17:12:00Z">
            <w:rPr>
              <w:rFonts w:ascii="Arial" w:hAnsi="Arial"/>
              <w:b/>
            </w:rPr>
          </w:rPrChange>
        </w:rPr>
        <w:t xml:space="preserve">, sta espandendo la produzione del suo prodotto di successo Fusion </w:t>
      </w:r>
      <w:proofErr w:type="spellStart"/>
      <w:r w:rsidRPr="00466980">
        <w:rPr>
          <w:rFonts w:ascii="Arial" w:hAnsi="Arial"/>
          <w:b/>
          <w:rPrChange w:id="61" w:author="Ravasi, Elisabetta" w:date="2022-01-10T17:12:00Z">
            <w:rPr>
              <w:rFonts w:ascii="Arial" w:hAnsi="Arial"/>
              <w:b/>
            </w:rPr>
          </w:rPrChange>
        </w:rPr>
        <w:t>Topliner</w:t>
      </w:r>
      <w:proofErr w:type="spellEnd"/>
      <w:r w:rsidRPr="00466980">
        <w:rPr>
          <w:rFonts w:ascii="Arial" w:hAnsi="Arial"/>
          <w:b/>
          <w:rPrChange w:id="62" w:author="Ravasi, Elisabetta" w:date="2022-01-10T17:12:00Z">
            <w:rPr>
              <w:rFonts w:ascii="Arial" w:hAnsi="Arial"/>
              <w:b/>
            </w:rPr>
          </w:rPrChange>
        </w:rPr>
        <w:t xml:space="preserve"> nella</w:t>
      </w:r>
      <w:del w:id="63" w:author="Galli, Emilio" w:date="2022-01-10T16:59:00Z">
        <w:r w:rsidRPr="00466980" w:rsidDel="00107530">
          <w:rPr>
            <w:rFonts w:ascii="Arial" w:hAnsi="Arial"/>
            <w:b/>
            <w:rPrChange w:id="64" w:author="Ravasi, Elisabetta" w:date="2022-01-10T17:12:00Z">
              <w:rPr>
                <w:rFonts w:ascii="Arial" w:hAnsi="Arial"/>
                <w:b/>
              </w:rPr>
            </w:rPrChange>
          </w:rPr>
          <w:delText xml:space="preserve"> </w:delText>
        </w:r>
        <w:r w:rsidRPr="00466980" w:rsidDel="00107530">
          <w:rPr>
            <w:rFonts w:ascii="Arial" w:hAnsi="Arial"/>
            <w:b/>
            <w:strike/>
            <w:rPrChange w:id="65" w:author="Ravasi, Elisabetta" w:date="2022-01-10T17:12:00Z">
              <w:rPr>
                <w:rFonts w:ascii="Arial" w:hAnsi="Arial"/>
                <w:b/>
              </w:rPr>
            </w:rPrChange>
          </w:rPr>
          <w:delText>sua</w:delText>
        </w:r>
      </w:del>
      <w:r w:rsidRPr="00466980">
        <w:rPr>
          <w:rFonts w:ascii="Arial" w:hAnsi="Arial"/>
          <w:b/>
          <w:strike/>
          <w:rPrChange w:id="66" w:author="Ravasi, Elisabetta" w:date="2022-01-10T17:12:00Z">
            <w:rPr>
              <w:rFonts w:ascii="Arial" w:hAnsi="Arial"/>
              <w:b/>
            </w:rPr>
          </w:rPrChange>
        </w:rPr>
        <w:t xml:space="preserve"> </w:t>
      </w:r>
      <w:r w:rsidRPr="00466980">
        <w:rPr>
          <w:rFonts w:ascii="Arial" w:hAnsi="Arial"/>
          <w:b/>
          <w:rPrChange w:id="67" w:author="Ravasi, Elisabetta" w:date="2022-01-10T17:12:00Z">
            <w:rPr>
              <w:rFonts w:ascii="Arial" w:hAnsi="Arial"/>
              <w:b/>
            </w:rPr>
          </w:rPrChange>
        </w:rPr>
        <w:t xml:space="preserve">cartiera ammiraglia di </w:t>
      </w:r>
      <w:proofErr w:type="spellStart"/>
      <w:r w:rsidRPr="00466980">
        <w:rPr>
          <w:rFonts w:ascii="Arial" w:hAnsi="Arial"/>
          <w:b/>
          <w:rPrChange w:id="68" w:author="Ravasi, Elisabetta" w:date="2022-01-10T17:12:00Z">
            <w:rPr>
              <w:rFonts w:ascii="Arial" w:hAnsi="Arial"/>
              <w:b/>
            </w:rPr>
          </w:rPrChange>
        </w:rPr>
        <w:t>Gratkorn</w:t>
      </w:r>
      <w:proofErr w:type="spellEnd"/>
      <w:r w:rsidRPr="00466980">
        <w:rPr>
          <w:rFonts w:ascii="Arial" w:hAnsi="Arial"/>
          <w:b/>
          <w:rPrChange w:id="69" w:author="Ravasi, Elisabetta" w:date="2022-01-10T17:12:00Z">
            <w:rPr>
              <w:rFonts w:ascii="Arial" w:hAnsi="Arial"/>
              <w:b/>
            </w:rPr>
          </w:rPrChange>
        </w:rPr>
        <w:t xml:space="preserve">, in Austria. Il Fusion </w:t>
      </w:r>
      <w:proofErr w:type="spellStart"/>
      <w:r w:rsidRPr="00466980">
        <w:rPr>
          <w:rFonts w:ascii="Arial" w:hAnsi="Arial"/>
          <w:b/>
          <w:rPrChange w:id="70" w:author="Ravasi, Elisabetta" w:date="2022-01-10T17:12:00Z">
            <w:rPr>
              <w:rFonts w:ascii="Arial" w:hAnsi="Arial"/>
              <w:b/>
            </w:rPr>
          </w:rPrChange>
        </w:rPr>
        <w:t>Topliner</w:t>
      </w:r>
      <w:proofErr w:type="spellEnd"/>
      <w:r w:rsidRPr="00466980">
        <w:rPr>
          <w:rFonts w:ascii="Arial" w:hAnsi="Arial"/>
          <w:b/>
          <w:rPrChange w:id="71" w:author="Ravasi, Elisabetta" w:date="2022-01-10T17:12:00Z">
            <w:rPr>
              <w:rFonts w:ascii="Arial" w:hAnsi="Arial"/>
              <w:b/>
            </w:rPr>
          </w:rPrChange>
        </w:rPr>
        <w:t xml:space="preserve"> – un </w:t>
      </w:r>
      <w:proofErr w:type="spellStart"/>
      <w:r w:rsidRPr="00466980">
        <w:rPr>
          <w:rFonts w:ascii="Arial" w:hAnsi="Arial"/>
          <w:b/>
          <w:rPrChange w:id="72" w:author="Ravasi, Elisabetta" w:date="2022-01-10T17:12:00Z">
            <w:rPr>
              <w:rFonts w:ascii="Arial" w:hAnsi="Arial"/>
              <w:b/>
            </w:rPr>
          </w:rPrChange>
        </w:rPr>
        <w:t>liner</w:t>
      </w:r>
      <w:proofErr w:type="spellEnd"/>
      <w:r w:rsidRPr="00466980">
        <w:rPr>
          <w:rFonts w:ascii="Arial" w:hAnsi="Arial"/>
          <w:b/>
          <w:rPrChange w:id="73" w:author="Ravasi, Elisabetta" w:date="2022-01-10T17:12:00Z">
            <w:rPr>
              <w:rFonts w:ascii="Arial" w:hAnsi="Arial"/>
              <w:b/>
            </w:rPr>
          </w:rPrChange>
        </w:rPr>
        <w:t xml:space="preserve"> in fibra vergine bianca per imballaggi in cartone ondulato di alta qualità – continuerà ad essere prodotto anche nello stabilimento Sappi di </w:t>
      </w:r>
      <w:proofErr w:type="spellStart"/>
      <w:r w:rsidRPr="00466980">
        <w:rPr>
          <w:rFonts w:ascii="Arial" w:hAnsi="Arial"/>
          <w:b/>
          <w:rPrChange w:id="74" w:author="Ravasi, Elisabetta" w:date="2022-01-10T17:12:00Z">
            <w:rPr>
              <w:rFonts w:ascii="Arial" w:hAnsi="Arial"/>
              <w:b/>
            </w:rPr>
          </w:rPrChange>
        </w:rPr>
        <w:t>Ehingen</w:t>
      </w:r>
      <w:proofErr w:type="spellEnd"/>
      <w:r w:rsidRPr="00466980">
        <w:rPr>
          <w:rFonts w:ascii="Arial" w:hAnsi="Arial"/>
          <w:b/>
          <w:rPrChange w:id="75" w:author="Ravasi, Elisabetta" w:date="2022-01-10T17:12:00Z">
            <w:rPr>
              <w:rFonts w:ascii="Arial" w:hAnsi="Arial"/>
              <w:b/>
            </w:rPr>
          </w:rPrChange>
        </w:rPr>
        <w:t xml:space="preserve">, in Germania. Con questo progetto, Sappi non sta solo espandendo la sua capacità produttiva nel settore del cartone ondulato. </w:t>
      </w:r>
      <w:ins w:id="76" w:author="Ravasi, Elisabetta" w:date="2022-01-10T10:47:00Z">
        <w:r w:rsidR="00801C10" w:rsidRPr="00466980">
          <w:rPr>
            <w:rFonts w:ascii="Arial" w:hAnsi="Arial"/>
            <w:b/>
            <w:rPrChange w:id="77" w:author="Ravasi, Elisabetta" w:date="2022-01-10T17:12:00Z">
              <w:rPr>
                <w:rFonts w:ascii="Arial" w:hAnsi="Arial"/>
                <w:b/>
              </w:rPr>
            </w:rPrChange>
          </w:rPr>
          <w:t>Sappi</w:t>
        </w:r>
      </w:ins>
      <w:ins w:id="78" w:author="Galli, Emilio" w:date="2022-01-10T16:59:00Z">
        <w:r w:rsidR="00107530" w:rsidRPr="00466980">
          <w:rPr>
            <w:rFonts w:ascii="Arial" w:hAnsi="Arial"/>
            <w:b/>
            <w:rPrChange w:id="79" w:author="Ravasi, Elisabetta" w:date="2022-01-10T17:12:00Z">
              <w:rPr>
                <w:rFonts w:ascii="Arial" w:hAnsi="Arial"/>
                <w:b/>
                <w:highlight w:val="yellow"/>
              </w:rPr>
            </w:rPrChange>
          </w:rPr>
          <w:t xml:space="preserve"> garantirà </w:t>
        </w:r>
      </w:ins>
      <w:ins w:id="80" w:author="Ravasi, Elisabetta" w:date="2022-01-10T10:47:00Z">
        <w:del w:id="81" w:author="Galli, Emilio" w:date="2022-01-10T16:59:00Z">
          <w:r w:rsidR="00801C10" w:rsidRPr="00466980" w:rsidDel="00107530">
            <w:rPr>
              <w:rFonts w:ascii="Arial" w:hAnsi="Arial"/>
              <w:b/>
              <w:rPrChange w:id="82" w:author="Ravasi, Elisabetta" w:date="2022-01-10T17:12:00Z">
                <w:rPr>
                  <w:rFonts w:ascii="Arial" w:hAnsi="Arial"/>
                  <w:b/>
                </w:rPr>
              </w:rPrChange>
            </w:rPr>
            <w:delText xml:space="preserve"> sta</w:delText>
          </w:r>
        </w:del>
        <w:del w:id="83" w:author="Galli, Emilio" w:date="2022-01-10T17:00:00Z">
          <w:r w:rsidR="00801C10" w:rsidRPr="00466980" w:rsidDel="00107530">
            <w:rPr>
              <w:rFonts w:ascii="Arial" w:hAnsi="Arial"/>
              <w:b/>
              <w:rPrChange w:id="84" w:author="Ravasi, Elisabetta" w:date="2022-01-10T17:12:00Z">
                <w:rPr>
                  <w:rFonts w:ascii="Arial" w:hAnsi="Arial"/>
                  <w:b/>
                </w:rPr>
              </w:rPrChange>
            </w:rPr>
            <w:delText xml:space="preserve"> </w:delText>
          </w:r>
        </w:del>
      </w:ins>
      <w:del w:id="85" w:author="Ravasi, Elisabetta" w:date="2022-01-10T10:47:00Z">
        <w:r w:rsidRPr="00466980" w:rsidDel="00801C10">
          <w:rPr>
            <w:rFonts w:ascii="Arial" w:hAnsi="Arial"/>
            <w:b/>
            <w:rPrChange w:id="86" w:author="Ravasi, Elisabetta" w:date="2022-01-10T17:12:00Z">
              <w:rPr>
                <w:rFonts w:ascii="Arial" w:hAnsi="Arial"/>
                <w:b/>
              </w:rPr>
            </w:rPrChange>
          </w:rPr>
          <w:delText xml:space="preserve">Offrendo </w:delText>
        </w:r>
      </w:del>
      <w:ins w:id="87" w:author="Ravasi, Elisabetta" w:date="2022-01-10T10:47:00Z">
        <w:del w:id="88" w:author="Galli, Emilio" w:date="2022-01-10T17:00:00Z">
          <w:r w:rsidR="00801C10" w:rsidRPr="00466980" w:rsidDel="00107530">
            <w:rPr>
              <w:rFonts w:ascii="Arial" w:hAnsi="Arial"/>
              <w:b/>
              <w:rPrChange w:id="89" w:author="Ravasi, Elisabetta" w:date="2022-01-10T17:12:00Z">
                <w:rPr>
                  <w:rFonts w:ascii="Arial" w:hAnsi="Arial"/>
                  <w:b/>
                </w:rPr>
              </w:rPrChange>
            </w:rPr>
            <w:delText>offrendo</w:delText>
          </w:r>
        </w:del>
        <w:r w:rsidR="00801C10" w:rsidRPr="00466980">
          <w:rPr>
            <w:rFonts w:ascii="Arial" w:hAnsi="Arial"/>
            <w:b/>
            <w:rPrChange w:id="90" w:author="Ravasi, Elisabetta" w:date="2022-01-10T17:12:00Z">
              <w:rPr>
                <w:rFonts w:ascii="Arial" w:hAnsi="Arial"/>
                <w:b/>
              </w:rPr>
            </w:rPrChange>
          </w:rPr>
          <w:t xml:space="preserve"> </w:t>
        </w:r>
      </w:ins>
      <w:r w:rsidRPr="00466980">
        <w:rPr>
          <w:rFonts w:ascii="Arial" w:hAnsi="Arial"/>
          <w:b/>
          <w:rPrChange w:id="91" w:author="Ravasi, Elisabetta" w:date="2022-01-10T17:12:00Z">
            <w:rPr>
              <w:rFonts w:ascii="Arial" w:hAnsi="Arial"/>
              <w:b/>
            </w:rPr>
          </w:rPrChange>
        </w:rPr>
        <w:t>la stessa qualità</w:t>
      </w:r>
      <w:ins w:id="92" w:author="Ravasi, Elisabetta" w:date="2022-01-10T10:47:00Z">
        <w:r w:rsidR="003D4783" w:rsidRPr="00466980">
          <w:rPr>
            <w:rFonts w:ascii="Arial" w:hAnsi="Arial"/>
            <w:b/>
            <w:rPrChange w:id="93" w:author="Ravasi, Elisabetta" w:date="2022-01-10T17:12:00Z">
              <w:rPr>
                <w:rFonts w:ascii="Arial" w:hAnsi="Arial"/>
                <w:b/>
              </w:rPr>
            </w:rPrChange>
          </w:rPr>
          <w:t xml:space="preserve"> e costanza</w:t>
        </w:r>
      </w:ins>
      <w:r w:rsidRPr="00466980">
        <w:rPr>
          <w:rFonts w:ascii="Arial" w:hAnsi="Arial"/>
          <w:b/>
          <w:rPrChange w:id="94" w:author="Ravasi, Elisabetta" w:date="2022-01-10T17:12:00Z">
            <w:rPr>
              <w:rFonts w:ascii="Arial" w:hAnsi="Arial"/>
              <w:b/>
            </w:rPr>
          </w:rPrChange>
        </w:rPr>
        <w:t xml:space="preserve"> di prodotto da entrambe le cartiere, </w:t>
      </w:r>
      <w:del w:id="95" w:author="Ravasi, Elisabetta" w:date="2022-01-10T10:48:00Z">
        <w:r w:rsidRPr="00466980" w:rsidDel="003D4783">
          <w:rPr>
            <w:rFonts w:ascii="Arial" w:hAnsi="Arial"/>
            <w:b/>
            <w:rPrChange w:id="96" w:author="Ravasi, Elisabetta" w:date="2022-01-10T17:12:00Z">
              <w:rPr>
                <w:rFonts w:ascii="Arial" w:hAnsi="Arial"/>
                <w:b/>
              </w:rPr>
            </w:rPrChange>
          </w:rPr>
          <w:delText>Sappi sta portando</w:delText>
        </w:r>
      </w:del>
      <w:ins w:id="97" w:author="Ravasi, Elisabetta" w:date="2022-01-10T10:48:00Z">
        <w:r w:rsidR="003D4783" w:rsidRPr="00466980">
          <w:rPr>
            <w:rFonts w:ascii="Arial" w:hAnsi="Arial"/>
            <w:b/>
            <w:rPrChange w:id="98" w:author="Ravasi, Elisabetta" w:date="2022-01-10T17:12:00Z">
              <w:rPr>
                <w:rFonts w:ascii="Arial" w:hAnsi="Arial"/>
                <w:b/>
              </w:rPr>
            </w:rPrChange>
          </w:rPr>
          <w:t xml:space="preserve">per </w:t>
        </w:r>
      </w:ins>
      <w:ins w:id="99" w:author="Galli, Emilio" w:date="2022-01-10T17:00:00Z">
        <w:r w:rsidR="00107530" w:rsidRPr="00466980">
          <w:rPr>
            <w:rFonts w:ascii="Arial" w:hAnsi="Arial"/>
            <w:b/>
            <w:rPrChange w:id="100" w:author="Ravasi, Elisabetta" w:date="2022-01-10T17:12:00Z">
              <w:rPr>
                <w:rFonts w:ascii="Arial" w:hAnsi="Arial"/>
                <w:b/>
                <w:highlight w:val="yellow"/>
              </w:rPr>
            </w:rPrChange>
          </w:rPr>
          <w:t>avvicinare</w:t>
        </w:r>
      </w:ins>
      <w:ins w:id="101" w:author="Ravasi, Elisabetta" w:date="2022-01-10T10:48:00Z">
        <w:del w:id="102" w:author="Galli, Emilio" w:date="2022-01-10T16:57:00Z">
          <w:r w:rsidR="003D4783" w:rsidRPr="00466980" w:rsidDel="00107530">
            <w:rPr>
              <w:rFonts w:ascii="Arial" w:hAnsi="Arial"/>
              <w:b/>
              <w:rPrChange w:id="103" w:author="Ravasi, Elisabetta" w:date="2022-01-10T17:12:00Z">
                <w:rPr>
                  <w:rFonts w:ascii="Arial" w:hAnsi="Arial"/>
                  <w:b/>
                </w:rPr>
              </w:rPrChange>
            </w:rPr>
            <w:delText>portare</w:delText>
          </w:r>
        </w:del>
      </w:ins>
      <w:r w:rsidRPr="00466980">
        <w:rPr>
          <w:rFonts w:ascii="Arial" w:hAnsi="Arial"/>
          <w:b/>
          <w:rPrChange w:id="104" w:author="Ravasi, Elisabetta" w:date="2022-01-10T17:12:00Z">
            <w:rPr>
              <w:rFonts w:ascii="Arial" w:hAnsi="Arial"/>
              <w:b/>
            </w:rPr>
          </w:rPrChange>
        </w:rPr>
        <w:t xml:space="preserve"> la produzione </w:t>
      </w:r>
      <w:del w:id="105" w:author="Galli, Emilio" w:date="2022-01-10T17:01:00Z">
        <w:r w:rsidRPr="00466980" w:rsidDel="00107530">
          <w:rPr>
            <w:rFonts w:ascii="Arial" w:hAnsi="Arial"/>
            <w:b/>
            <w:rPrChange w:id="106" w:author="Ravasi, Elisabetta" w:date="2022-01-10T17:12:00Z">
              <w:rPr>
                <w:rFonts w:ascii="Arial" w:hAnsi="Arial"/>
                <w:b/>
              </w:rPr>
            </w:rPrChange>
          </w:rPr>
          <w:delText xml:space="preserve">più </w:delText>
        </w:r>
      </w:del>
      <w:del w:id="107" w:author="Galli, Emilio" w:date="2022-01-10T16:58:00Z">
        <w:r w:rsidRPr="00466980" w:rsidDel="00107530">
          <w:rPr>
            <w:rFonts w:ascii="Arial" w:hAnsi="Arial"/>
            <w:b/>
            <w:rPrChange w:id="108" w:author="Ravasi, Elisabetta" w:date="2022-01-10T17:12:00Z">
              <w:rPr>
                <w:rFonts w:ascii="Arial" w:hAnsi="Arial"/>
                <w:b/>
              </w:rPr>
            </w:rPrChange>
          </w:rPr>
          <w:delText>vicina</w:delText>
        </w:r>
      </w:del>
      <w:del w:id="109" w:author="Galli, Emilio" w:date="2022-01-10T17:01:00Z">
        <w:r w:rsidRPr="00466980" w:rsidDel="00107530">
          <w:rPr>
            <w:rFonts w:ascii="Arial" w:hAnsi="Arial"/>
            <w:b/>
            <w:rPrChange w:id="110" w:author="Ravasi, Elisabetta" w:date="2022-01-10T17:12:00Z">
              <w:rPr>
                <w:rFonts w:ascii="Arial" w:hAnsi="Arial"/>
                <w:b/>
              </w:rPr>
            </w:rPrChange>
          </w:rPr>
          <w:delText xml:space="preserve"> </w:delText>
        </w:r>
      </w:del>
      <w:r w:rsidRPr="00466980">
        <w:rPr>
          <w:rFonts w:ascii="Arial" w:hAnsi="Arial"/>
          <w:b/>
          <w:rPrChange w:id="111" w:author="Ravasi, Elisabetta" w:date="2022-01-10T17:12:00Z">
            <w:rPr>
              <w:rFonts w:ascii="Arial" w:hAnsi="Arial"/>
              <w:b/>
            </w:rPr>
          </w:rPrChange>
        </w:rPr>
        <w:t>ai</w:t>
      </w:r>
      <w:del w:id="112" w:author="Galli, Emilio" w:date="2022-01-10T16:58:00Z">
        <w:r w:rsidRPr="00466980" w:rsidDel="00107530">
          <w:rPr>
            <w:rFonts w:ascii="Arial" w:hAnsi="Arial"/>
            <w:b/>
            <w:rPrChange w:id="113" w:author="Ravasi, Elisabetta" w:date="2022-01-10T17:12:00Z">
              <w:rPr>
                <w:rFonts w:ascii="Arial" w:hAnsi="Arial"/>
                <w:b/>
              </w:rPr>
            </w:rPrChange>
          </w:rPr>
          <w:delText xml:space="preserve"> suoi</w:delText>
        </w:r>
      </w:del>
      <w:r w:rsidRPr="00466980">
        <w:rPr>
          <w:rFonts w:ascii="Arial" w:hAnsi="Arial"/>
          <w:b/>
          <w:rPrChange w:id="114" w:author="Ravasi, Elisabetta" w:date="2022-01-10T17:12:00Z">
            <w:rPr>
              <w:rFonts w:ascii="Arial" w:hAnsi="Arial"/>
              <w:b/>
            </w:rPr>
          </w:rPrChange>
        </w:rPr>
        <w:t xml:space="preserve"> </w:t>
      </w:r>
      <w:ins w:id="115" w:author="Galli, Emilio" w:date="2022-01-10T16:58:00Z">
        <w:r w:rsidR="00107530" w:rsidRPr="00466980">
          <w:rPr>
            <w:rFonts w:ascii="Arial" w:hAnsi="Arial"/>
            <w:b/>
            <w:rPrChange w:id="116" w:author="Ravasi, Elisabetta" w:date="2022-01-10T17:12:00Z">
              <w:rPr>
                <w:rFonts w:ascii="Arial" w:hAnsi="Arial"/>
                <w:b/>
                <w:highlight w:val="yellow"/>
              </w:rPr>
            </w:rPrChange>
          </w:rPr>
          <w:t>C</w:t>
        </w:r>
      </w:ins>
      <w:del w:id="117" w:author="Galli, Emilio" w:date="2022-01-10T16:58:00Z">
        <w:r w:rsidRPr="00466980" w:rsidDel="00107530">
          <w:rPr>
            <w:rFonts w:ascii="Arial" w:hAnsi="Arial"/>
            <w:b/>
            <w:rPrChange w:id="118" w:author="Ravasi, Elisabetta" w:date="2022-01-10T17:12:00Z">
              <w:rPr>
                <w:rFonts w:ascii="Arial" w:hAnsi="Arial"/>
                <w:b/>
              </w:rPr>
            </w:rPrChange>
          </w:rPr>
          <w:delText>c</w:delText>
        </w:r>
      </w:del>
      <w:r w:rsidRPr="00466980">
        <w:rPr>
          <w:rFonts w:ascii="Arial" w:hAnsi="Arial"/>
          <w:b/>
          <w:rPrChange w:id="119" w:author="Ravasi, Elisabetta" w:date="2022-01-10T17:12:00Z">
            <w:rPr>
              <w:rFonts w:ascii="Arial" w:hAnsi="Arial"/>
              <w:b/>
            </w:rPr>
          </w:rPrChange>
        </w:rPr>
        <w:t xml:space="preserve">lienti </w:t>
      </w:r>
      <w:del w:id="120" w:author="Ravasi, Elisabetta" w:date="2022-01-10T10:48:00Z">
        <w:r w:rsidRPr="00466980" w:rsidDel="007D7715">
          <w:rPr>
            <w:rFonts w:ascii="Arial" w:hAnsi="Arial"/>
            <w:b/>
            <w:rPrChange w:id="121" w:author="Ravasi, Elisabetta" w:date="2022-01-10T17:12:00Z">
              <w:rPr>
                <w:rFonts w:ascii="Arial" w:hAnsi="Arial"/>
                <w:b/>
              </w:rPr>
            </w:rPrChange>
          </w:rPr>
          <w:delText xml:space="preserve">– </w:delText>
        </w:r>
      </w:del>
      <w:ins w:id="122" w:author="Ravasi, Elisabetta" w:date="2022-01-10T10:48:00Z">
        <w:r w:rsidR="007D7715" w:rsidRPr="00466980">
          <w:rPr>
            <w:rFonts w:ascii="Arial" w:hAnsi="Arial"/>
            <w:b/>
            <w:rPrChange w:id="123" w:author="Ravasi, Elisabetta" w:date="2022-01-10T17:12:00Z">
              <w:rPr>
                <w:rFonts w:ascii="Arial" w:hAnsi="Arial"/>
                <w:b/>
              </w:rPr>
            </w:rPrChange>
          </w:rPr>
          <w:t>e</w:t>
        </w:r>
        <w:del w:id="124" w:author="Galli, Emilio" w:date="2022-01-10T16:58:00Z">
          <w:r w:rsidR="007D7715" w:rsidRPr="00466980" w:rsidDel="00107530">
            <w:rPr>
              <w:rFonts w:ascii="Arial" w:hAnsi="Arial"/>
              <w:b/>
              <w:rPrChange w:id="125" w:author="Ravasi, Elisabetta" w:date="2022-01-10T17:12:00Z">
                <w:rPr>
                  <w:rFonts w:ascii="Arial" w:hAnsi="Arial"/>
                  <w:b/>
                </w:rPr>
              </w:rPrChange>
            </w:rPr>
            <w:delText xml:space="preserve"> </w:delText>
          </w:r>
        </w:del>
      </w:ins>
      <w:del w:id="126" w:author="Galli, Emilio" w:date="2022-01-10T16:58:00Z">
        <w:r w:rsidRPr="00466980" w:rsidDel="00107530">
          <w:rPr>
            <w:rFonts w:ascii="Arial" w:hAnsi="Arial"/>
            <w:b/>
            <w:strike/>
            <w:rPrChange w:id="127" w:author="Ravasi, Elisabetta" w:date="2022-01-10T17:12:00Z">
              <w:rPr>
                <w:rFonts w:ascii="Arial" w:hAnsi="Arial"/>
                <w:b/>
              </w:rPr>
            </w:rPrChange>
          </w:rPr>
          <w:delText>per</w:delText>
        </w:r>
      </w:del>
      <w:r w:rsidRPr="00466980">
        <w:rPr>
          <w:rFonts w:ascii="Arial" w:hAnsi="Arial"/>
          <w:b/>
          <w:rPrChange w:id="128" w:author="Ravasi, Elisabetta" w:date="2022-01-10T17:12:00Z">
            <w:rPr>
              <w:rFonts w:ascii="Arial" w:hAnsi="Arial"/>
              <w:b/>
            </w:rPr>
          </w:rPrChange>
        </w:rPr>
        <w:t xml:space="preserve"> garantire una catena di approvvigionamento sostenibile e </w:t>
      </w:r>
      <w:del w:id="129" w:author="Ravasi, Elisabetta" w:date="2022-01-10T10:36:00Z">
        <w:r w:rsidRPr="00466980" w:rsidDel="00262DFE">
          <w:rPr>
            <w:rFonts w:ascii="Arial" w:hAnsi="Arial"/>
            <w:b/>
            <w:rPrChange w:id="130" w:author="Ravasi, Elisabetta" w:date="2022-01-10T17:12:00Z">
              <w:rPr>
                <w:rFonts w:ascii="Arial" w:hAnsi="Arial"/>
                <w:b/>
              </w:rPr>
            </w:rPrChange>
          </w:rPr>
          <w:delText xml:space="preserve">breve </w:delText>
        </w:r>
      </w:del>
      <w:ins w:id="131" w:author="Galli, Emilio" w:date="2022-01-10T17:00:00Z">
        <w:r w:rsidR="00107530" w:rsidRPr="00466980">
          <w:rPr>
            <w:rFonts w:ascii="Arial" w:hAnsi="Arial"/>
            <w:b/>
            <w:rPrChange w:id="132" w:author="Ravasi, Elisabetta" w:date="2022-01-10T17:12:00Z">
              <w:rPr>
                <w:rFonts w:ascii="Arial" w:hAnsi="Arial"/>
                <w:b/>
                <w:highlight w:val="yellow"/>
              </w:rPr>
            </w:rPrChange>
          </w:rPr>
          <w:t>celere</w:t>
        </w:r>
      </w:ins>
      <w:ins w:id="133" w:author="Ravasi, Elisabetta" w:date="2022-01-10T10:36:00Z">
        <w:del w:id="134" w:author="Galli, Emilio" w:date="2022-01-10T17:00:00Z">
          <w:r w:rsidR="00262DFE" w:rsidRPr="00466980" w:rsidDel="00107530">
            <w:rPr>
              <w:rFonts w:ascii="Arial" w:hAnsi="Arial"/>
              <w:b/>
              <w:rPrChange w:id="135" w:author="Ravasi, Elisabetta" w:date="2022-01-10T17:12:00Z">
                <w:rPr>
                  <w:rFonts w:ascii="Arial" w:hAnsi="Arial"/>
                  <w:b/>
                </w:rPr>
              </w:rPrChange>
            </w:rPr>
            <w:delText>veloce</w:delText>
          </w:r>
        </w:del>
        <w:r w:rsidR="00262DFE" w:rsidRPr="00466980">
          <w:rPr>
            <w:rFonts w:ascii="Arial" w:hAnsi="Arial"/>
            <w:b/>
            <w:rPrChange w:id="136" w:author="Ravasi, Elisabetta" w:date="2022-01-10T17:12:00Z">
              <w:rPr>
                <w:rFonts w:ascii="Arial" w:hAnsi="Arial"/>
                <w:b/>
              </w:rPr>
            </w:rPrChange>
          </w:rPr>
          <w:t xml:space="preserve"> </w:t>
        </w:r>
      </w:ins>
      <w:r w:rsidRPr="00466980">
        <w:rPr>
          <w:rFonts w:ascii="Arial" w:hAnsi="Arial"/>
          <w:b/>
          <w:rPrChange w:id="137" w:author="Ravasi, Elisabetta" w:date="2022-01-10T17:12:00Z">
            <w:rPr>
              <w:rFonts w:ascii="Arial" w:hAnsi="Arial"/>
              <w:b/>
            </w:rPr>
          </w:rPrChange>
        </w:rPr>
        <w:t xml:space="preserve">nel cuore dell’Europa. </w:t>
      </w:r>
    </w:p>
    <w:p w14:paraId="4AC653E5" w14:textId="77777777" w:rsidR="00CC6B20" w:rsidRPr="00466980" w:rsidRDefault="00CC6B20" w:rsidP="000B15F5">
      <w:pPr>
        <w:spacing w:line="300" w:lineRule="auto"/>
        <w:jc w:val="both"/>
        <w:rPr>
          <w:rFonts w:ascii="Arial" w:hAnsi="Arial"/>
          <w:rPrChange w:id="138" w:author="Ravasi, Elisabetta" w:date="2022-01-10T17:12:00Z">
            <w:rPr>
              <w:rFonts w:ascii="Arial" w:hAnsi="Arial"/>
              <w:lang w:val="en-GB"/>
            </w:rPr>
          </w:rPrChange>
        </w:rPr>
      </w:pPr>
    </w:p>
    <w:p w14:paraId="17BF8042" w14:textId="7BF67B48" w:rsidR="006C1DD7" w:rsidRPr="00466980" w:rsidRDefault="00A879CF" w:rsidP="003F52A7">
      <w:pPr>
        <w:pStyle w:val="ListParagraph"/>
        <w:numPr>
          <w:ilvl w:val="0"/>
          <w:numId w:val="7"/>
        </w:numPr>
        <w:spacing w:line="300" w:lineRule="auto"/>
        <w:jc w:val="both"/>
        <w:rPr>
          <w:rFonts w:ascii="Arial" w:hAnsi="Arial"/>
          <w:rPrChange w:id="139" w:author="Ravasi, Elisabetta" w:date="2022-01-10T17:12:00Z">
            <w:rPr>
              <w:rFonts w:ascii="Arial" w:hAnsi="Arial"/>
            </w:rPr>
          </w:rPrChange>
        </w:rPr>
      </w:pPr>
      <w:r w:rsidRPr="00466980">
        <w:rPr>
          <w:rFonts w:ascii="Arial" w:hAnsi="Arial"/>
          <w:rPrChange w:id="140" w:author="Ravasi, Elisabetta" w:date="2022-01-10T17:12:00Z">
            <w:rPr>
              <w:rFonts w:ascii="Arial" w:hAnsi="Arial"/>
            </w:rPr>
          </w:rPrChange>
        </w:rPr>
        <w:t xml:space="preserve">Il </w:t>
      </w:r>
      <w:proofErr w:type="spellStart"/>
      <w:r w:rsidRPr="00466980">
        <w:rPr>
          <w:rFonts w:ascii="Arial" w:hAnsi="Arial"/>
          <w:rPrChange w:id="141" w:author="Ravasi, Elisabetta" w:date="2022-01-10T17:12:00Z">
            <w:rPr>
              <w:rFonts w:ascii="Arial" w:hAnsi="Arial"/>
            </w:rPr>
          </w:rPrChange>
        </w:rPr>
        <w:t>liner</w:t>
      </w:r>
      <w:proofErr w:type="spellEnd"/>
      <w:r w:rsidRPr="00466980">
        <w:rPr>
          <w:rFonts w:ascii="Arial" w:hAnsi="Arial"/>
          <w:rPrChange w:id="142" w:author="Ravasi, Elisabetta" w:date="2022-01-10T17:12:00Z">
            <w:rPr>
              <w:rFonts w:ascii="Arial" w:hAnsi="Arial"/>
            </w:rPr>
          </w:rPrChange>
        </w:rPr>
        <w:t xml:space="preserve"> in fibra vergine </w:t>
      </w:r>
      <w:ins w:id="143" w:author="Ravasi, Elisabetta" w:date="2022-01-10T10:37:00Z">
        <w:del w:id="144" w:author="Galli, Emilio" w:date="2022-01-10T17:01:00Z">
          <w:r w:rsidR="008368B7" w:rsidRPr="00466980" w:rsidDel="00107530">
            <w:rPr>
              <w:rFonts w:ascii="Arial" w:hAnsi="Arial"/>
              <w:rPrChange w:id="145" w:author="Ravasi, Elisabetta" w:date="2022-01-10T17:12:00Z">
                <w:rPr>
                  <w:rFonts w:ascii="Arial" w:hAnsi="Arial"/>
                </w:rPr>
              </w:rPrChange>
            </w:rPr>
            <w:delText xml:space="preserve">denominato </w:delText>
          </w:r>
        </w:del>
      </w:ins>
      <w:ins w:id="146" w:author="Ravasi, Elisabetta" w:date="2022-01-10T10:50:00Z">
        <w:r w:rsidR="007469F9" w:rsidRPr="00466980">
          <w:rPr>
            <w:rFonts w:ascii="Arial" w:hAnsi="Arial"/>
            <w:rPrChange w:id="147" w:author="Ravasi, Elisabetta" w:date="2022-01-10T17:12:00Z">
              <w:rPr>
                <w:rFonts w:ascii="Arial" w:hAnsi="Arial"/>
              </w:rPr>
            </w:rPrChange>
          </w:rPr>
          <w:t xml:space="preserve">Sappi </w:t>
        </w:r>
      </w:ins>
      <w:r w:rsidRPr="00466980">
        <w:rPr>
          <w:rFonts w:ascii="Arial" w:hAnsi="Arial"/>
          <w:rPrChange w:id="148" w:author="Ravasi, Elisabetta" w:date="2022-01-10T17:12:00Z">
            <w:rPr>
              <w:rFonts w:ascii="Arial" w:hAnsi="Arial"/>
            </w:rPr>
          </w:rPrChange>
        </w:rPr>
        <w:t xml:space="preserve">Fusion </w:t>
      </w:r>
      <w:proofErr w:type="spellStart"/>
      <w:r w:rsidRPr="00466980">
        <w:rPr>
          <w:rFonts w:ascii="Arial" w:hAnsi="Arial"/>
          <w:rPrChange w:id="149" w:author="Ravasi, Elisabetta" w:date="2022-01-10T17:12:00Z">
            <w:rPr>
              <w:rFonts w:ascii="Arial" w:hAnsi="Arial"/>
            </w:rPr>
          </w:rPrChange>
        </w:rPr>
        <w:t>Topliner</w:t>
      </w:r>
      <w:proofErr w:type="spellEnd"/>
      <w:r w:rsidRPr="00466980">
        <w:rPr>
          <w:rFonts w:ascii="Arial" w:hAnsi="Arial"/>
          <w:rPrChange w:id="150" w:author="Ravasi, Elisabetta" w:date="2022-01-10T17:12:00Z">
            <w:rPr>
              <w:rFonts w:ascii="Arial" w:hAnsi="Arial"/>
            </w:rPr>
          </w:rPrChange>
        </w:rPr>
        <w:t xml:space="preserve"> </w:t>
      </w:r>
      <w:del w:id="151" w:author="Ravasi, Elisabetta" w:date="2022-01-10T10:50:00Z">
        <w:r w:rsidRPr="00466980" w:rsidDel="007469F9">
          <w:rPr>
            <w:rFonts w:ascii="Arial" w:hAnsi="Arial"/>
            <w:rPrChange w:id="152" w:author="Ravasi, Elisabetta" w:date="2022-01-10T17:12:00Z">
              <w:rPr>
                <w:rFonts w:ascii="Arial" w:hAnsi="Arial"/>
              </w:rPr>
            </w:rPrChange>
          </w:rPr>
          <w:delText xml:space="preserve">di Sappi </w:delText>
        </w:r>
      </w:del>
      <w:r w:rsidRPr="00466980">
        <w:rPr>
          <w:rFonts w:ascii="Arial" w:hAnsi="Arial"/>
          <w:rPrChange w:id="153" w:author="Ravasi, Elisabetta" w:date="2022-01-10T17:12:00Z">
            <w:rPr>
              <w:rFonts w:ascii="Arial" w:hAnsi="Arial"/>
            </w:rPr>
          </w:rPrChange>
        </w:rPr>
        <w:t xml:space="preserve">rafforza l’immagine e l’impatto del </w:t>
      </w:r>
      <w:del w:id="154" w:author="Ravasi, Elisabetta" w:date="2022-01-10T10:37:00Z">
        <w:r w:rsidRPr="00466980" w:rsidDel="008368B7">
          <w:rPr>
            <w:rFonts w:ascii="Arial" w:hAnsi="Arial"/>
            <w:rPrChange w:id="155" w:author="Ravasi, Elisabetta" w:date="2022-01-10T17:12:00Z">
              <w:rPr>
                <w:rFonts w:ascii="Arial" w:hAnsi="Arial"/>
              </w:rPr>
            </w:rPrChange>
          </w:rPr>
          <w:delText>marchio</w:delText>
        </w:r>
      </w:del>
      <w:ins w:id="156" w:author="Ravasi, Elisabetta" w:date="2022-01-10T10:37:00Z">
        <w:r w:rsidR="008368B7" w:rsidRPr="00466980">
          <w:rPr>
            <w:rFonts w:ascii="Arial" w:hAnsi="Arial"/>
            <w:rPrChange w:id="157" w:author="Ravasi, Elisabetta" w:date="2022-01-10T17:12:00Z">
              <w:rPr>
                <w:rFonts w:ascii="Arial" w:hAnsi="Arial"/>
              </w:rPr>
            </w:rPrChange>
          </w:rPr>
          <w:t>brand</w:t>
        </w:r>
      </w:ins>
      <w:r w:rsidRPr="00466980">
        <w:rPr>
          <w:rFonts w:ascii="Arial" w:hAnsi="Arial"/>
          <w:rPrChange w:id="158" w:author="Ravasi, Elisabetta" w:date="2022-01-10T17:12:00Z">
            <w:rPr>
              <w:rFonts w:ascii="Arial" w:hAnsi="Arial"/>
            </w:rPr>
          </w:rPrChange>
        </w:rPr>
        <w:t xml:space="preserve">, </w:t>
      </w:r>
      <w:del w:id="159" w:author="Ravasi, Elisabetta" w:date="2022-01-10T10:38:00Z">
        <w:r w:rsidRPr="00466980" w:rsidDel="008368B7">
          <w:rPr>
            <w:rFonts w:ascii="Arial" w:hAnsi="Arial"/>
            <w:rPrChange w:id="160" w:author="Ravasi, Elisabetta" w:date="2022-01-10T17:12:00Z">
              <w:rPr>
                <w:rFonts w:ascii="Arial" w:hAnsi="Arial"/>
              </w:rPr>
            </w:rPrChange>
          </w:rPr>
          <w:delText xml:space="preserve">mentre </w:delText>
        </w:r>
      </w:del>
      <w:ins w:id="161" w:author="Ravasi, Elisabetta" w:date="2022-01-10T10:38:00Z">
        <w:r w:rsidR="008368B7" w:rsidRPr="00466980">
          <w:rPr>
            <w:rFonts w:ascii="Arial" w:hAnsi="Arial"/>
            <w:rPrChange w:id="162" w:author="Ravasi, Elisabetta" w:date="2022-01-10T17:12:00Z">
              <w:rPr>
                <w:rFonts w:ascii="Arial" w:hAnsi="Arial"/>
              </w:rPr>
            </w:rPrChange>
          </w:rPr>
          <w:t xml:space="preserve">in un mercato in cui </w:t>
        </w:r>
      </w:ins>
      <w:r w:rsidRPr="00466980">
        <w:rPr>
          <w:rFonts w:ascii="Arial" w:hAnsi="Arial"/>
          <w:rPrChange w:id="163" w:author="Ravasi, Elisabetta" w:date="2022-01-10T17:12:00Z">
            <w:rPr>
              <w:rFonts w:ascii="Arial" w:hAnsi="Arial"/>
            </w:rPr>
          </w:rPrChange>
        </w:rPr>
        <w:t>la domanda continua a crescere</w:t>
      </w:r>
    </w:p>
    <w:p w14:paraId="537808A5" w14:textId="2B760425" w:rsidR="003F52A7" w:rsidRPr="00466980" w:rsidRDefault="006C1DD7" w:rsidP="003F52A7">
      <w:pPr>
        <w:pStyle w:val="ListParagraph"/>
        <w:numPr>
          <w:ilvl w:val="0"/>
          <w:numId w:val="7"/>
        </w:numPr>
        <w:spacing w:line="300" w:lineRule="auto"/>
        <w:jc w:val="both"/>
        <w:rPr>
          <w:rFonts w:ascii="Arial" w:hAnsi="Arial"/>
          <w:rPrChange w:id="164" w:author="Ravasi, Elisabetta" w:date="2022-01-10T17:12:00Z">
            <w:rPr>
              <w:rFonts w:ascii="Arial" w:hAnsi="Arial"/>
            </w:rPr>
          </w:rPrChange>
        </w:rPr>
      </w:pPr>
      <w:r w:rsidRPr="00466980">
        <w:rPr>
          <w:rFonts w:ascii="Arial" w:hAnsi="Arial"/>
          <w:rPrChange w:id="165" w:author="Ravasi, Elisabetta" w:date="2022-01-10T17:12:00Z">
            <w:rPr>
              <w:rFonts w:ascii="Arial" w:hAnsi="Arial"/>
            </w:rPr>
          </w:rPrChange>
        </w:rPr>
        <w:t xml:space="preserve">Le capacità </w:t>
      </w:r>
      <w:ins w:id="166" w:author="Ravasi, Elisabetta" w:date="2022-01-10T10:38:00Z">
        <w:r w:rsidR="00BE1696" w:rsidRPr="00466980">
          <w:rPr>
            <w:rFonts w:ascii="Arial" w:hAnsi="Arial"/>
            <w:rPrChange w:id="167" w:author="Ravasi, Elisabetta" w:date="2022-01-10T17:12:00Z">
              <w:rPr>
                <w:rFonts w:ascii="Arial" w:hAnsi="Arial"/>
              </w:rPr>
            </w:rPrChange>
          </w:rPr>
          <w:t xml:space="preserve">produttive </w:t>
        </w:r>
      </w:ins>
      <w:r w:rsidRPr="00466980">
        <w:rPr>
          <w:rFonts w:ascii="Arial" w:hAnsi="Arial"/>
          <w:rPrChange w:id="168" w:author="Ravasi, Elisabetta" w:date="2022-01-10T17:12:00Z">
            <w:rPr>
              <w:rFonts w:ascii="Arial" w:hAnsi="Arial"/>
            </w:rPr>
          </w:rPrChange>
        </w:rPr>
        <w:t xml:space="preserve">vengono </w:t>
      </w:r>
      <w:del w:id="169" w:author="Ravasi, Elisabetta" w:date="2022-01-10T10:39:00Z">
        <w:r w:rsidRPr="00466980" w:rsidDel="00A761CA">
          <w:rPr>
            <w:rFonts w:ascii="Arial" w:hAnsi="Arial"/>
            <w:rPrChange w:id="170" w:author="Ravasi, Elisabetta" w:date="2022-01-10T17:12:00Z">
              <w:rPr>
                <w:rFonts w:ascii="Arial" w:hAnsi="Arial"/>
              </w:rPr>
            </w:rPrChange>
          </w:rPr>
          <w:delText xml:space="preserve">ora </w:delText>
        </w:r>
      </w:del>
      <w:r w:rsidRPr="00466980">
        <w:rPr>
          <w:rFonts w:ascii="Arial" w:hAnsi="Arial"/>
          <w:rPrChange w:id="171" w:author="Ravasi, Elisabetta" w:date="2022-01-10T17:12:00Z">
            <w:rPr>
              <w:rFonts w:ascii="Arial" w:hAnsi="Arial"/>
            </w:rPr>
          </w:rPrChange>
        </w:rPr>
        <w:t xml:space="preserve">ampliate attraverso un </w:t>
      </w:r>
      <w:del w:id="172" w:author="Ravasi, Elisabetta" w:date="2022-01-10T10:39:00Z">
        <w:r w:rsidRPr="00466980" w:rsidDel="00A761CA">
          <w:rPr>
            <w:rFonts w:ascii="Arial" w:hAnsi="Arial"/>
            <w:rPrChange w:id="173" w:author="Ravasi, Elisabetta" w:date="2022-01-10T17:12:00Z">
              <w:rPr>
                <w:rFonts w:ascii="Arial" w:hAnsi="Arial"/>
              </w:rPr>
            </w:rPrChange>
          </w:rPr>
          <w:delText xml:space="preserve">investimento </w:delText>
        </w:r>
      </w:del>
      <w:r w:rsidRPr="00466980">
        <w:rPr>
          <w:rFonts w:ascii="Arial" w:hAnsi="Arial"/>
          <w:rPrChange w:id="174" w:author="Ravasi, Elisabetta" w:date="2022-01-10T17:12:00Z">
            <w:rPr>
              <w:rFonts w:ascii="Arial" w:hAnsi="Arial"/>
            </w:rPr>
          </w:rPrChange>
        </w:rPr>
        <w:t>significativo</w:t>
      </w:r>
      <w:ins w:id="175" w:author="Ravasi, Elisabetta" w:date="2022-01-10T10:39:00Z">
        <w:r w:rsidR="00A761CA" w:rsidRPr="00466980">
          <w:rPr>
            <w:rFonts w:ascii="Arial" w:hAnsi="Arial"/>
            <w:rPrChange w:id="176" w:author="Ravasi, Elisabetta" w:date="2022-01-10T17:12:00Z">
              <w:rPr>
                <w:rFonts w:ascii="Arial" w:hAnsi="Arial"/>
              </w:rPr>
            </w:rPrChange>
          </w:rPr>
          <w:t xml:space="preserve"> </w:t>
        </w:r>
      </w:ins>
      <w:del w:id="177" w:author="Ravasi, Elisabetta" w:date="2022-01-10T10:39:00Z">
        <w:r w:rsidRPr="00466980" w:rsidDel="00A761CA">
          <w:rPr>
            <w:rFonts w:ascii="Arial" w:hAnsi="Arial"/>
            <w:rPrChange w:id="178" w:author="Ravasi, Elisabetta" w:date="2022-01-10T17:12:00Z">
              <w:rPr>
                <w:rFonts w:ascii="Arial" w:hAnsi="Arial"/>
              </w:rPr>
            </w:rPrChange>
          </w:rPr>
          <w:delText xml:space="preserve"> </w:delText>
        </w:r>
      </w:del>
      <w:ins w:id="179" w:author="Ravasi, Elisabetta" w:date="2022-01-10T10:39:00Z">
        <w:r w:rsidR="00A761CA" w:rsidRPr="00466980">
          <w:rPr>
            <w:rFonts w:ascii="Arial" w:hAnsi="Arial"/>
            <w:rPrChange w:id="180" w:author="Ravasi, Elisabetta" w:date="2022-01-10T17:12:00Z">
              <w:rPr>
                <w:rFonts w:ascii="Arial" w:hAnsi="Arial"/>
              </w:rPr>
            </w:rPrChange>
          </w:rPr>
          <w:t xml:space="preserve">investimento </w:t>
        </w:r>
      </w:ins>
      <w:r w:rsidRPr="00466980">
        <w:rPr>
          <w:rFonts w:ascii="Arial" w:hAnsi="Arial"/>
          <w:rPrChange w:id="181" w:author="Ravasi, Elisabetta" w:date="2022-01-10T17:12:00Z">
            <w:rPr>
              <w:rFonts w:ascii="Arial" w:hAnsi="Arial"/>
            </w:rPr>
          </w:rPrChange>
        </w:rPr>
        <w:t xml:space="preserve">nella cartiera di </w:t>
      </w:r>
      <w:proofErr w:type="spellStart"/>
      <w:r w:rsidRPr="00466980">
        <w:rPr>
          <w:rFonts w:ascii="Arial" w:hAnsi="Arial"/>
          <w:rPrChange w:id="182" w:author="Ravasi, Elisabetta" w:date="2022-01-10T17:12:00Z">
            <w:rPr>
              <w:rFonts w:ascii="Arial" w:hAnsi="Arial"/>
            </w:rPr>
          </w:rPrChange>
        </w:rPr>
        <w:t>Gratkorn</w:t>
      </w:r>
      <w:proofErr w:type="spellEnd"/>
      <w:ins w:id="183" w:author="Ravasi, Elisabetta" w:date="2022-01-10T10:50:00Z">
        <w:r w:rsidR="00F40BC5" w:rsidRPr="00466980">
          <w:rPr>
            <w:rFonts w:ascii="Arial" w:hAnsi="Arial"/>
            <w:rPrChange w:id="184" w:author="Ravasi, Elisabetta" w:date="2022-01-10T17:12:00Z">
              <w:rPr>
                <w:rFonts w:ascii="Arial" w:hAnsi="Arial"/>
              </w:rPr>
            </w:rPrChange>
          </w:rPr>
          <w:t xml:space="preserve"> in </w:t>
        </w:r>
      </w:ins>
      <w:del w:id="185" w:author="Ravasi, Elisabetta" w:date="2022-01-10T10:40:00Z">
        <w:r w:rsidRPr="00466980" w:rsidDel="00A761CA">
          <w:rPr>
            <w:rFonts w:ascii="Arial" w:hAnsi="Arial"/>
            <w:rPrChange w:id="186" w:author="Ravasi, Elisabetta" w:date="2022-01-10T17:12:00Z">
              <w:rPr>
                <w:rFonts w:ascii="Arial" w:hAnsi="Arial"/>
              </w:rPr>
            </w:rPrChange>
          </w:rPr>
          <w:delText>, in</w:delText>
        </w:r>
      </w:del>
      <w:del w:id="187" w:author="Ravasi, Elisabetta" w:date="2022-01-10T10:50:00Z">
        <w:r w:rsidRPr="00466980" w:rsidDel="00F40BC5">
          <w:rPr>
            <w:rFonts w:ascii="Arial" w:hAnsi="Arial"/>
            <w:rPrChange w:id="188" w:author="Ravasi, Elisabetta" w:date="2022-01-10T17:12:00Z">
              <w:rPr>
                <w:rFonts w:ascii="Arial" w:hAnsi="Arial"/>
              </w:rPr>
            </w:rPrChange>
          </w:rPr>
          <w:delText xml:space="preserve"> </w:delText>
        </w:r>
      </w:del>
      <w:r w:rsidRPr="00466980">
        <w:rPr>
          <w:rFonts w:ascii="Arial" w:hAnsi="Arial"/>
          <w:rPrChange w:id="189" w:author="Ravasi, Elisabetta" w:date="2022-01-10T17:12:00Z">
            <w:rPr>
              <w:rFonts w:ascii="Arial" w:hAnsi="Arial"/>
            </w:rPr>
          </w:rPrChange>
        </w:rPr>
        <w:t>Austria</w:t>
      </w:r>
    </w:p>
    <w:p w14:paraId="364C89B6" w14:textId="0D9D8CF4" w:rsidR="003F52A7" w:rsidRPr="00E170F2" w:rsidRDefault="004A625F" w:rsidP="003F52A7">
      <w:pPr>
        <w:pStyle w:val="ListParagraph"/>
        <w:numPr>
          <w:ilvl w:val="0"/>
          <w:numId w:val="7"/>
        </w:numPr>
        <w:spacing w:line="300" w:lineRule="auto"/>
        <w:jc w:val="both"/>
        <w:rPr>
          <w:rFonts w:ascii="Arial" w:hAnsi="Arial"/>
        </w:rPr>
      </w:pPr>
      <w:r w:rsidRPr="00466980">
        <w:rPr>
          <w:rFonts w:ascii="Arial" w:hAnsi="Arial"/>
          <w:rPrChange w:id="190" w:author="Ravasi, Elisabetta" w:date="2022-01-10T17:12:00Z">
            <w:rPr>
              <w:rFonts w:ascii="Arial" w:hAnsi="Arial"/>
            </w:rPr>
          </w:rPrChange>
        </w:rPr>
        <w:t xml:space="preserve">I volumi </w:t>
      </w:r>
      <w:del w:id="191" w:author="Ravasi, Elisabetta" w:date="2022-01-10T10:51:00Z">
        <w:r w:rsidRPr="00466980" w:rsidDel="00F40BC5">
          <w:rPr>
            <w:rFonts w:ascii="Arial" w:hAnsi="Arial"/>
            <w:rPrChange w:id="192" w:author="Ravasi, Elisabetta" w:date="2022-01-10T17:12:00Z">
              <w:rPr>
                <w:rFonts w:ascii="Arial" w:hAnsi="Arial"/>
              </w:rPr>
            </w:rPrChange>
          </w:rPr>
          <w:delText xml:space="preserve">saranno </w:delText>
        </w:r>
      </w:del>
      <w:del w:id="193" w:author="Ravasi, Elisabetta" w:date="2022-01-10T10:40:00Z">
        <w:r w:rsidRPr="00466980" w:rsidDel="008B269D">
          <w:rPr>
            <w:rFonts w:ascii="Arial" w:hAnsi="Arial"/>
            <w:rPrChange w:id="194" w:author="Ravasi, Elisabetta" w:date="2022-01-10T17:12:00Z">
              <w:rPr>
                <w:rFonts w:ascii="Arial" w:hAnsi="Arial"/>
              </w:rPr>
            </w:rPrChange>
          </w:rPr>
          <w:delText xml:space="preserve">ampliati </w:delText>
        </w:r>
      </w:del>
      <w:ins w:id="195" w:author="Ravasi, Elisabetta" w:date="2022-01-10T10:51:00Z">
        <w:r w:rsidR="00F40BC5" w:rsidRPr="00466980">
          <w:rPr>
            <w:rFonts w:ascii="Arial" w:hAnsi="Arial"/>
            <w:rPrChange w:id="196" w:author="Ravasi, Elisabetta" w:date="2022-01-10T17:12:00Z">
              <w:rPr>
                <w:rFonts w:ascii="Arial" w:hAnsi="Arial"/>
              </w:rPr>
            </w:rPrChange>
          </w:rPr>
          <w:t>cresceranno</w:t>
        </w:r>
      </w:ins>
      <w:ins w:id="197" w:author="Ravasi, Elisabetta" w:date="2022-01-10T10:40:00Z">
        <w:r w:rsidR="008B269D" w:rsidRPr="00466980">
          <w:rPr>
            <w:rFonts w:ascii="Arial" w:hAnsi="Arial"/>
            <w:rPrChange w:id="198" w:author="Ravasi, Elisabetta" w:date="2022-01-10T17:12:00Z">
              <w:rPr>
                <w:rFonts w:ascii="Arial" w:hAnsi="Arial"/>
              </w:rPr>
            </w:rPrChange>
          </w:rPr>
          <w:t xml:space="preserve"> </w:t>
        </w:r>
      </w:ins>
      <w:r w:rsidRPr="00466980">
        <w:rPr>
          <w:rFonts w:ascii="Arial" w:hAnsi="Arial"/>
          <w:rPrChange w:id="199" w:author="Ravasi, Elisabetta" w:date="2022-01-10T17:12:00Z">
            <w:rPr>
              <w:rFonts w:ascii="Arial" w:hAnsi="Arial"/>
            </w:rPr>
          </w:rPrChange>
        </w:rPr>
        <w:t>nei prossimi mesi per garantire una fornitura affidabile ai</w:t>
      </w:r>
      <w:r>
        <w:rPr>
          <w:rFonts w:ascii="Arial" w:hAnsi="Arial"/>
        </w:rPr>
        <w:t xml:space="preserve"> clienti</w:t>
      </w:r>
    </w:p>
    <w:p w14:paraId="5B5459B7" w14:textId="77777777" w:rsidR="006A4882" w:rsidRPr="007E2A2A" w:rsidRDefault="006A4882" w:rsidP="006A4882">
      <w:pPr>
        <w:pStyle w:val="ListParagraph"/>
        <w:spacing w:line="300" w:lineRule="auto"/>
        <w:ind w:left="714"/>
        <w:jc w:val="both"/>
        <w:rPr>
          <w:rFonts w:ascii="Arial" w:hAnsi="Arial"/>
          <w:rPrChange w:id="200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5027CF0B" w14:textId="3F4C7E65" w:rsidR="00376CD6" w:rsidRPr="00E170F2" w:rsidRDefault="0075046E" w:rsidP="0075046E">
      <w:pPr>
        <w:spacing w:line="300" w:lineRule="auto"/>
        <w:jc w:val="both"/>
        <w:rPr>
          <w:rFonts w:ascii="Arial" w:eastAsia="Times New Roman" w:hAnsi="Arial"/>
        </w:rPr>
      </w:pPr>
      <w:r>
        <w:rPr>
          <w:rFonts w:ascii="Arial" w:hAnsi="Arial"/>
        </w:rPr>
        <w:t xml:space="preserve">Solo una decina di anni fa, esistevano solo due opzioni sul mercato per i </w:t>
      </w:r>
      <w:proofErr w:type="spellStart"/>
      <w:r>
        <w:rPr>
          <w:rFonts w:ascii="Arial" w:hAnsi="Arial"/>
        </w:rPr>
        <w:t>liner</w:t>
      </w:r>
      <w:proofErr w:type="spellEnd"/>
      <w:r>
        <w:rPr>
          <w:rFonts w:ascii="Arial" w:hAnsi="Arial"/>
        </w:rPr>
        <w:t xml:space="preserve"> bianchi ondulati rivestiti: il </w:t>
      </w:r>
      <w:proofErr w:type="spellStart"/>
      <w:r>
        <w:rPr>
          <w:rFonts w:ascii="Arial" w:hAnsi="Arial"/>
        </w:rPr>
        <w:t>liner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kraft</w:t>
      </w:r>
      <w:proofErr w:type="spellEnd"/>
      <w:r>
        <w:rPr>
          <w:rFonts w:ascii="Arial" w:hAnsi="Arial"/>
        </w:rPr>
        <w:t xml:space="preserve"> fatto con materie prime di alta qualità e con un contenuto riciclato molto basso o il </w:t>
      </w:r>
      <w:proofErr w:type="spellStart"/>
      <w:r>
        <w:rPr>
          <w:rFonts w:ascii="Arial" w:hAnsi="Arial"/>
        </w:rPr>
        <w:t>testliner</w:t>
      </w:r>
      <w:proofErr w:type="spellEnd"/>
      <w:r>
        <w:rPr>
          <w:rFonts w:ascii="Arial" w:hAnsi="Arial"/>
        </w:rPr>
        <w:t xml:space="preserve">, che è composto quasi esclusivamente da carta riciclata. Come alternativa, Sappi ha sviluppato il suo Fusion </w:t>
      </w:r>
      <w:proofErr w:type="spellStart"/>
      <w:r>
        <w:rPr>
          <w:rFonts w:ascii="Arial" w:hAnsi="Arial"/>
        </w:rPr>
        <w:t>Topliner</w:t>
      </w:r>
      <w:proofErr w:type="spellEnd"/>
      <w:r>
        <w:rPr>
          <w:rFonts w:ascii="Arial" w:hAnsi="Arial"/>
        </w:rPr>
        <w:t xml:space="preserve">, che è ora il </w:t>
      </w:r>
      <w:proofErr w:type="spellStart"/>
      <w:r>
        <w:rPr>
          <w:rFonts w:ascii="Arial" w:hAnsi="Arial"/>
        </w:rPr>
        <w:t>liner</w:t>
      </w:r>
      <w:proofErr w:type="spellEnd"/>
      <w:r>
        <w:rPr>
          <w:rFonts w:ascii="Arial" w:hAnsi="Arial"/>
        </w:rPr>
        <w:t xml:space="preserve"> ondulato più usato, fatto di pura fibra vergine. È raccomandato per applicazioni come l’imballaggio di beni di consumo di alta qualità e gli espositori per i punti vendita, dove l’impatto visivo e la differenziazione sono fondamentali. Il prodotto si distingue anche per la sua eccezionale resistenza e versatilità.</w:t>
      </w:r>
    </w:p>
    <w:p w14:paraId="58FDFD52" w14:textId="77777777" w:rsidR="00376CD6" w:rsidRPr="007E2A2A" w:rsidRDefault="00376CD6" w:rsidP="00376CD6">
      <w:pPr>
        <w:spacing w:line="300" w:lineRule="auto"/>
        <w:jc w:val="both"/>
        <w:rPr>
          <w:rFonts w:ascii="Arial" w:hAnsi="Arial"/>
          <w:rPrChange w:id="201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28834096" w14:textId="76276204" w:rsidR="00143479" w:rsidRDefault="00520630" w:rsidP="00E170F2">
      <w:pPr>
        <w:spacing w:line="30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Il Fusion </w:t>
      </w:r>
      <w:proofErr w:type="spellStart"/>
      <w:r w:rsidRPr="00466980">
        <w:rPr>
          <w:rFonts w:ascii="Arial" w:hAnsi="Arial"/>
          <w:rPrChange w:id="202" w:author="Ravasi, Elisabetta" w:date="2022-01-10T17:12:00Z">
            <w:rPr>
              <w:rFonts w:ascii="Arial" w:hAnsi="Arial"/>
            </w:rPr>
          </w:rPrChange>
        </w:rPr>
        <w:t>Topliner</w:t>
      </w:r>
      <w:proofErr w:type="spellEnd"/>
      <w:r w:rsidRPr="00466980">
        <w:rPr>
          <w:rFonts w:ascii="Arial" w:hAnsi="Arial"/>
          <w:rPrChange w:id="203" w:author="Ravasi, Elisabetta" w:date="2022-01-10T17:12:00Z">
            <w:rPr>
              <w:rFonts w:ascii="Arial" w:hAnsi="Arial"/>
            </w:rPr>
          </w:rPrChange>
        </w:rPr>
        <w:t xml:space="preserve"> </w:t>
      </w:r>
      <w:del w:id="204" w:author="Ravasi, Elisabetta" w:date="2022-01-10T10:41:00Z">
        <w:r w:rsidRPr="00466980" w:rsidDel="008F3C35">
          <w:rPr>
            <w:rFonts w:ascii="Arial" w:hAnsi="Arial"/>
            <w:rPrChange w:id="205" w:author="Ravasi, Elisabetta" w:date="2022-01-10T17:12:00Z">
              <w:rPr>
                <w:rFonts w:ascii="Arial" w:hAnsi="Arial"/>
              </w:rPr>
            </w:rPrChange>
          </w:rPr>
          <w:delText xml:space="preserve">della </w:delText>
        </w:r>
      </w:del>
      <w:ins w:id="206" w:author="Galli, Emilio" w:date="2022-01-10T17:02:00Z">
        <w:r w:rsidR="00107530" w:rsidRPr="00466980">
          <w:rPr>
            <w:rFonts w:ascii="Arial" w:hAnsi="Arial"/>
            <w:rPrChange w:id="207" w:author="Ravasi, Elisabetta" w:date="2022-01-10T17:12:00Z">
              <w:rPr>
                <w:rFonts w:ascii="Arial" w:hAnsi="Arial"/>
                <w:highlight w:val="yellow"/>
              </w:rPr>
            </w:rPrChange>
          </w:rPr>
          <w:t>prodotto da</w:t>
        </w:r>
      </w:ins>
      <w:ins w:id="208" w:author="Ravasi, Elisabetta" w:date="2022-01-10T10:41:00Z">
        <w:del w:id="209" w:author="Galli, Emilio" w:date="2022-01-10T17:02:00Z">
          <w:r w:rsidR="008F3C35" w:rsidRPr="00466980" w:rsidDel="00107530">
            <w:rPr>
              <w:rFonts w:ascii="Arial" w:hAnsi="Arial"/>
              <w:rPrChange w:id="210" w:author="Ravasi, Elisabetta" w:date="2022-01-10T17:12:00Z">
                <w:rPr>
                  <w:rFonts w:ascii="Arial" w:hAnsi="Arial"/>
                </w:rPr>
              </w:rPrChange>
            </w:rPr>
            <w:delText>di</w:delText>
          </w:r>
        </w:del>
        <w:r w:rsidR="008F3C35" w:rsidRPr="00466980">
          <w:rPr>
            <w:rFonts w:ascii="Arial" w:hAnsi="Arial"/>
            <w:rPrChange w:id="211" w:author="Ravasi, Elisabetta" w:date="2022-01-10T17:12:00Z">
              <w:rPr>
                <w:rFonts w:ascii="Arial" w:hAnsi="Arial"/>
              </w:rPr>
            </w:rPrChange>
          </w:rPr>
          <w:t xml:space="preserve"> </w:t>
        </w:r>
      </w:ins>
      <w:r w:rsidRPr="00466980">
        <w:rPr>
          <w:rFonts w:ascii="Arial" w:hAnsi="Arial"/>
          <w:rPrChange w:id="212" w:author="Ravasi, Elisabetta" w:date="2022-01-10T17:12:00Z">
            <w:rPr>
              <w:rFonts w:ascii="Arial" w:hAnsi="Arial"/>
            </w:rPr>
          </w:rPrChange>
        </w:rPr>
        <w:t>Sappi ha avuto successo sul mercato per molti anni. La domanda d</w:t>
      </w:r>
      <w:ins w:id="213" w:author="Ravasi, Elisabetta" w:date="2022-01-10T10:42:00Z">
        <w:r w:rsidR="008F3C35" w:rsidRPr="00466980">
          <w:rPr>
            <w:rFonts w:ascii="Arial" w:hAnsi="Arial"/>
            <w:rPrChange w:id="214" w:author="Ravasi, Elisabetta" w:date="2022-01-10T17:12:00Z">
              <w:rPr>
                <w:rFonts w:ascii="Arial" w:hAnsi="Arial"/>
                <w:highlight w:val="yellow"/>
              </w:rPr>
            </w:rPrChange>
          </w:rPr>
          <w:t>i questo</w:t>
        </w:r>
      </w:ins>
      <w:del w:id="215" w:author="Ravasi, Elisabetta" w:date="2022-01-10T10:42:00Z">
        <w:r w:rsidRPr="00466980" w:rsidDel="008F3C35">
          <w:rPr>
            <w:rFonts w:ascii="Arial" w:hAnsi="Arial"/>
            <w:rPrChange w:id="216" w:author="Ravasi, Elisabetta" w:date="2022-01-10T17:12:00Z">
              <w:rPr>
                <w:rFonts w:ascii="Arial" w:hAnsi="Arial"/>
              </w:rPr>
            </w:rPrChange>
          </w:rPr>
          <w:delText>el</w:delText>
        </w:r>
      </w:del>
      <w:r w:rsidRPr="00466980">
        <w:rPr>
          <w:rFonts w:ascii="Arial" w:hAnsi="Arial"/>
          <w:rPrChange w:id="217" w:author="Ravasi, Elisabetta" w:date="2022-01-10T17:12:00Z">
            <w:rPr>
              <w:rFonts w:ascii="Arial" w:hAnsi="Arial"/>
            </w:rPr>
          </w:rPrChange>
        </w:rPr>
        <w:t xml:space="preserve"> prodotto ha continuato a crescere, grazie alle sue eccezionali caratteristiche di qualità di stampa e </w:t>
      </w:r>
      <w:del w:id="218" w:author="Galli, Emilio" w:date="2022-01-10T17:03:00Z">
        <w:r w:rsidRPr="00466980" w:rsidDel="00107530">
          <w:rPr>
            <w:rFonts w:ascii="Arial" w:hAnsi="Arial"/>
            <w:strike/>
            <w:rPrChange w:id="219" w:author="Ravasi, Elisabetta" w:date="2022-01-10T17:12:00Z">
              <w:rPr>
                <w:rFonts w:ascii="Arial" w:hAnsi="Arial"/>
              </w:rPr>
            </w:rPrChange>
          </w:rPr>
          <w:delText>di</w:delText>
        </w:r>
        <w:r w:rsidRPr="00466980" w:rsidDel="00107530">
          <w:rPr>
            <w:rFonts w:ascii="Arial" w:hAnsi="Arial"/>
            <w:rPrChange w:id="220" w:author="Ravasi, Elisabetta" w:date="2022-01-10T17:12:00Z">
              <w:rPr>
                <w:rFonts w:ascii="Arial" w:hAnsi="Arial"/>
              </w:rPr>
            </w:rPrChange>
          </w:rPr>
          <w:delText xml:space="preserve"> </w:delText>
        </w:r>
      </w:del>
      <w:r w:rsidRPr="00466980">
        <w:rPr>
          <w:rFonts w:ascii="Arial" w:hAnsi="Arial"/>
          <w:rPrChange w:id="221" w:author="Ravasi, Elisabetta" w:date="2022-01-10T17:12:00Z">
            <w:rPr>
              <w:rFonts w:ascii="Arial" w:hAnsi="Arial"/>
            </w:rPr>
          </w:rPrChange>
        </w:rPr>
        <w:t xml:space="preserve">finitura. La produzione viene </w:t>
      </w:r>
      <w:del w:id="222" w:author="Ravasi, Elisabetta" w:date="2022-01-10T10:42:00Z">
        <w:r w:rsidRPr="00466980" w:rsidDel="008F3C35">
          <w:rPr>
            <w:rFonts w:ascii="Arial" w:hAnsi="Arial"/>
            <w:rPrChange w:id="223" w:author="Ravasi, Elisabetta" w:date="2022-01-10T17:12:00Z">
              <w:rPr>
                <w:rFonts w:ascii="Arial" w:hAnsi="Arial"/>
              </w:rPr>
            </w:rPrChange>
          </w:rPr>
          <w:delText>ora ampliata</w:delText>
        </w:r>
      </w:del>
      <w:ins w:id="224" w:author="Ravasi, Elisabetta" w:date="2022-01-10T10:42:00Z">
        <w:r w:rsidR="008F3C35" w:rsidRPr="00466980">
          <w:rPr>
            <w:rFonts w:ascii="Arial" w:hAnsi="Arial"/>
            <w:rPrChange w:id="225" w:author="Ravasi, Elisabetta" w:date="2022-01-10T17:12:00Z">
              <w:rPr>
                <w:rFonts w:ascii="Arial" w:hAnsi="Arial"/>
              </w:rPr>
            </w:rPrChange>
          </w:rPr>
          <w:t>a</w:t>
        </w:r>
      </w:ins>
      <w:ins w:id="226" w:author="Ravasi, Elisabetta" w:date="2022-01-10T10:43:00Z">
        <w:r w:rsidR="00AA0790" w:rsidRPr="00466980">
          <w:rPr>
            <w:rFonts w:ascii="Arial" w:hAnsi="Arial"/>
            <w:rPrChange w:id="227" w:author="Ravasi, Elisabetta" w:date="2022-01-10T17:12:00Z">
              <w:rPr>
                <w:rFonts w:ascii="Arial" w:hAnsi="Arial"/>
              </w:rPr>
            </w:rPrChange>
          </w:rPr>
          <w:t>mpliata parte</w:t>
        </w:r>
      </w:ins>
      <w:ins w:id="228" w:author="Ravasi, Elisabetta" w:date="2022-01-10T10:44:00Z">
        <w:r w:rsidR="00AA0790" w:rsidRPr="00466980">
          <w:rPr>
            <w:rFonts w:ascii="Arial" w:hAnsi="Arial"/>
            <w:rPrChange w:id="229" w:author="Ravasi, Elisabetta" w:date="2022-01-10T17:12:00Z">
              <w:rPr>
                <w:rFonts w:ascii="Arial" w:hAnsi="Arial"/>
              </w:rPr>
            </w:rPrChange>
          </w:rPr>
          <w:t xml:space="preserve">ndo </w:t>
        </w:r>
      </w:ins>
      <w:del w:id="230" w:author="Ravasi, Elisabetta" w:date="2022-01-10T10:43:00Z">
        <w:r w:rsidRPr="00466980" w:rsidDel="00AA0790">
          <w:rPr>
            <w:rFonts w:ascii="Arial" w:hAnsi="Arial"/>
            <w:rPrChange w:id="231" w:author="Ravasi, Elisabetta" w:date="2022-01-10T17:12:00Z">
              <w:rPr>
                <w:rFonts w:ascii="Arial" w:hAnsi="Arial"/>
              </w:rPr>
            </w:rPrChange>
          </w:rPr>
          <w:delText xml:space="preserve"> </w:delText>
        </w:r>
      </w:del>
      <w:r w:rsidRPr="00466980">
        <w:rPr>
          <w:rFonts w:ascii="Arial" w:hAnsi="Arial"/>
          <w:rPrChange w:id="232" w:author="Ravasi, Elisabetta" w:date="2022-01-10T17:12:00Z">
            <w:rPr>
              <w:rFonts w:ascii="Arial" w:hAnsi="Arial"/>
            </w:rPr>
          </w:rPrChange>
        </w:rPr>
        <w:t xml:space="preserve">dallo stabilimento tedesco di </w:t>
      </w:r>
      <w:proofErr w:type="spellStart"/>
      <w:r w:rsidRPr="00466980">
        <w:rPr>
          <w:rFonts w:ascii="Arial" w:hAnsi="Arial"/>
          <w:rPrChange w:id="233" w:author="Ravasi, Elisabetta" w:date="2022-01-10T17:12:00Z">
            <w:rPr>
              <w:rFonts w:ascii="Arial" w:hAnsi="Arial"/>
            </w:rPr>
          </w:rPrChange>
        </w:rPr>
        <w:t>Ehingen</w:t>
      </w:r>
      <w:proofErr w:type="spellEnd"/>
      <w:r w:rsidRPr="00466980">
        <w:rPr>
          <w:rFonts w:ascii="Arial" w:hAnsi="Arial"/>
          <w:rPrChange w:id="234" w:author="Ravasi, Elisabetta" w:date="2022-01-10T17:12:00Z">
            <w:rPr>
              <w:rFonts w:ascii="Arial" w:hAnsi="Arial"/>
            </w:rPr>
          </w:rPrChange>
        </w:rPr>
        <w:t xml:space="preserve"> per includere lo stabilimento di punta </w:t>
      </w:r>
      <w:del w:id="235" w:author="Ravasi, Elisabetta" w:date="2022-01-10T10:44:00Z">
        <w:r w:rsidRPr="00466980" w:rsidDel="00AA0790">
          <w:rPr>
            <w:rFonts w:ascii="Arial" w:hAnsi="Arial"/>
            <w:rPrChange w:id="236" w:author="Ravasi, Elisabetta" w:date="2022-01-10T17:12:00Z">
              <w:rPr>
                <w:rFonts w:ascii="Arial" w:hAnsi="Arial"/>
              </w:rPr>
            </w:rPrChange>
          </w:rPr>
          <w:delText xml:space="preserve">della </w:delText>
        </w:r>
      </w:del>
      <w:ins w:id="237" w:author="Ravasi, Elisabetta" w:date="2022-01-10T10:44:00Z">
        <w:r w:rsidR="00AA0790" w:rsidRPr="00466980">
          <w:rPr>
            <w:rFonts w:ascii="Arial" w:hAnsi="Arial"/>
            <w:rPrChange w:id="238" w:author="Ravasi, Elisabetta" w:date="2022-01-10T17:12:00Z">
              <w:rPr>
                <w:rFonts w:ascii="Arial" w:hAnsi="Arial"/>
              </w:rPr>
            </w:rPrChange>
          </w:rPr>
          <w:t xml:space="preserve">di </w:t>
        </w:r>
      </w:ins>
      <w:r w:rsidRPr="00466980">
        <w:rPr>
          <w:rFonts w:ascii="Arial" w:hAnsi="Arial"/>
          <w:rPrChange w:id="239" w:author="Ravasi, Elisabetta" w:date="2022-01-10T17:12:00Z">
            <w:rPr>
              <w:rFonts w:ascii="Arial" w:hAnsi="Arial"/>
            </w:rPr>
          </w:rPrChange>
        </w:rPr>
        <w:t xml:space="preserve">Sappi </w:t>
      </w:r>
      <w:del w:id="240" w:author="Ravasi, Elisabetta" w:date="2022-01-10T10:44:00Z">
        <w:r w:rsidRPr="00466980" w:rsidDel="00AA0790">
          <w:rPr>
            <w:rFonts w:ascii="Arial" w:hAnsi="Arial"/>
            <w:rPrChange w:id="241" w:author="Ravasi, Elisabetta" w:date="2022-01-10T17:12:00Z">
              <w:rPr>
                <w:rFonts w:ascii="Arial" w:hAnsi="Arial"/>
              </w:rPr>
            </w:rPrChange>
          </w:rPr>
          <w:delText xml:space="preserve">a </w:delText>
        </w:r>
      </w:del>
      <w:proofErr w:type="spellStart"/>
      <w:r w:rsidRPr="00466980">
        <w:rPr>
          <w:rFonts w:ascii="Arial" w:hAnsi="Arial"/>
          <w:rPrChange w:id="242" w:author="Ravasi, Elisabetta" w:date="2022-01-10T17:12:00Z">
            <w:rPr>
              <w:rFonts w:ascii="Arial" w:hAnsi="Arial"/>
            </w:rPr>
          </w:rPrChange>
        </w:rPr>
        <w:t>Gratkorn</w:t>
      </w:r>
      <w:proofErr w:type="spellEnd"/>
      <w:r w:rsidRPr="00466980">
        <w:rPr>
          <w:rFonts w:ascii="Arial" w:hAnsi="Arial"/>
          <w:rPrChange w:id="243" w:author="Ravasi, Elisabetta" w:date="2022-01-10T17:12:00Z">
            <w:rPr>
              <w:rFonts w:ascii="Arial" w:hAnsi="Arial"/>
            </w:rPr>
          </w:rPrChange>
        </w:rPr>
        <w:t xml:space="preserve">. Le capacità </w:t>
      </w:r>
      <w:ins w:id="244" w:author="Ravasi, Elisabetta" w:date="2022-01-10T10:45:00Z">
        <w:r w:rsidR="0095068E" w:rsidRPr="00466980">
          <w:rPr>
            <w:rFonts w:ascii="Arial" w:hAnsi="Arial"/>
            <w:rPrChange w:id="245" w:author="Ravasi, Elisabetta" w:date="2022-01-10T17:12:00Z">
              <w:rPr>
                <w:rFonts w:ascii="Arial" w:hAnsi="Arial"/>
              </w:rPr>
            </w:rPrChange>
          </w:rPr>
          <w:t xml:space="preserve">di quest’ultima </w:t>
        </w:r>
      </w:ins>
      <w:del w:id="246" w:author="Ravasi, Elisabetta" w:date="2022-01-10T10:45:00Z">
        <w:r w:rsidRPr="00466980" w:rsidDel="0095068E">
          <w:rPr>
            <w:rFonts w:ascii="Arial" w:hAnsi="Arial"/>
            <w:rPrChange w:id="247" w:author="Ravasi, Elisabetta" w:date="2022-01-10T17:12:00Z">
              <w:rPr>
                <w:rFonts w:ascii="Arial" w:hAnsi="Arial"/>
              </w:rPr>
            </w:rPrChange>
          </w:rPr>
          <w:delText xml:space="preserve">disponibili </w:delText>
        </w:r>
      </w:del>
      <w:r w:rsidRPr="00466980">
        <w:rPr>
          <w:rFonts w:ascii="Arial" w:hAnsi="Arial"/>
          <w:rPrChange w:id="248" w:author="Ravasi, Elisabetta" w:date="2022-01-10T17:12:00Z">
            <w:rPr>
              <w:rFonts w:ascii="Arial" w:hAnsi="Arial"/>
            </w:rPr>
          </w:rPrChange>
        </w:rPr>
        <w:t xml:space="preserve">vengono </w:t>
      </w:r>
      <w:del w:id="249" w:author="Ravasi, Elisabetta" w:date="2022-01-10T10:44:00Z">
        <w:r w:rsidRPr="00466980" w:rsidDel="0095068E">
          <w:rPr>
            <w:rFonts w:ascii="Arial" w:hAnsi="Arial"/>
            <w:rPrChange w:id="250" w:author="Ravasi, Elisabetta" w:date="2022-01-10T17:12:00Z">
              <w:rPr>
                <w:rFonts w:ascii="Arial" w:hAnsi="Arial"/>
              </w:rPr>
            </w:rPrChange>
          </w:rPr>
          <w:delText>ora ampliate</w:delText>
        </w:r>
      </w:del>
      <w:ins w:id="251" w:author="Ravasi, Elisabetta" w:date="2022-01-10T10:44:00Z">
        <w:r w:rsidR="0095068E" w:rsidRPr="00466980">
          <w:rPr>
            <w:rFonts w:ascii="Arial" w:hAnsi="Arial"/>
            <w:rPrChange w:id="252" w:author="Ravasi, Elisabetta" w:date="2022-01-10T17:12:00Z">
              <w:rPr>
                <w:rFonts w:ascii="Arial" w:hAnsi="Arial"/>
              </w:rPr>
            </w:rPrChange>
          </w:rPr>
          <w:t>aumentate</w:t>
        </w:r>
      </w:ins>
      <w:r w:rsidRPr="00466980">
        <w:rPr>
          <w:rFonts w:ascii="Arial" w:hAnsi="Arial"/>
          <w:rPrChange w:id="253" w:author="Ravasi, Elisabetta" w:date="2022-01-10T17:12:00Z">
            <w:rPr>
              <w:rFonts w:ascii="Arial" w:hAnsi="Arial"/>
            </w:rPr>
          </w:rPrChange>
        </w:rPr>
        <w:t xml:space="preserve"> per includere la produzione di Fusion </w:t>
      </w:r>
      <w:proofErr w:type="spellStart"/>
      <w:r w:rsidRPr="00466980">
        <w:rPr>
          <w:rFonts w:ascii="Arial" w:hAnsi="Arial"/>
          <w:rPrChange w:id="254" w:author="Ravasi, Elisabetta" w:date="2022-01-10T17:12:00Z">
            <w:rPr>
              <w:rFonts w:ascii="Arial" w:hAnsi="Arial"/>
            </w:rPr>
          </w:rPrChange>
        </w:rPr>
        <w:t>Topliner</w:t>
      </w:r>
      <w:proofErr w:type="spellEnd"/>
      <w:r w:rsidRPr="00466980">
        <w:rPr>
          <w:rFonts w:ascii="Arial" w:hAnsi="Arial"/>
          <w:rPrChange w:id="255" w:author="Ravasi, Elisabetta" w:date="2022-01-10T17:12:00Z">
            <w:rPr>
              <w:rFonts w:ascii="Arial" w:hAnsi="Arial"/>
            </w:rPr>
          </w:rPrChange>
        </w:rPr>
        <w:t xml:space="preserve">, oltre alle carte grafiche esistenti. La disponibilità dei volumi </w:t>
      </w:r>
      <w:del w:id="256" w:author="Ravasi, Elisabetta" w:date="2022-01-10T10:51:00Z">
        <w:r w:rsidRPr="00466980" w:rsidDel="00CC2668">
          <w:rPr>
            <w:rFonts w:ascii="Arial" w:hAnsi="Arial"/>
            <w:rPrChange w:id="257" w:author="Ravasi, Elisabetta" w:date="2022-01-10T17:12:00Z">
              <w:rPr>
                <w:rFonts w:ascii="Arial" w:hAnsi="Arial"/>
              </w:rPr>
            </w:rPrChange>
          </w:rPr>
          <w:delText>sarà aumentata</w:delText>
        </w:r>
      </w:del>
      <w:ins w:id="258" w:author="Ravasi, Elisabetta" w:date="2022-01-10T10:52:00Z">
        <w:r w:rsidR="00CC2668" w:rsidRPr="00466980">
          <w:rPr>
            <w:rFonts w:ascii="Arial" w:hAnsi="Arial"/>
            <w:rPrChange w:id="259" w:author="Ravasi, Elisabetta" w:date="2022-01-10T17:12:00Z">
              <w:rPr>
                <w:rFonts w:ascii="Arial" w:hAnsi="Arial"/>
              </w:rPr>
            </w:rPrChange>
          </w:rPr>
          <w:t>aumenterà</w:t>
        </w:r>
      </w:ins>
      <w:r w:rsidRPr="00466980">
        <w:rPr>
          <w:rFonts w:ascii="Arial" w:hAnsi="Arial"/>
          <w:rPrChange w:id="260" w:author="Ravasi, Elisabetta" w:date="2022-01-10T17:12:00Z">
            <w:rPr>
              <w:rFonts w:ascii="Arial" w:hAnsi="Arial"/>
            </w:rPr>
          </w:rPrChange>
        </w:rPr>
        <w:t xml:space="preserve"> di mese in mese per sostenere la crescita prevista </w:t>
      </w:r>
      <w:del w:id="261" w:author="Ravasi, Elisabetta" w:date="2022-01-10T10:45:00Z">
        <w:r w:rsidRPr="00466980" w:rsidDel="0095068E">
          <w:rPr>
            <w:rFonts w:ascii="Arial" w:hAnsi="Arial"/>
            <w:rPrChange w:id="262" w:author="Ravasi, Elisabetta" w:date="2022-01-10T17:12:00Z">
              <w:rPr>
                <w:rFonts w:ascii="Arial" w:hAnsi="Arial"/>
              </w:rPr>
            </w:rPrChange>
          </w:rPr>
          <w:delText xml:space="preserve">dei </w:delText>
        </w:r>
      </w:del>
      <w:ins w:id="263" w:author="Ravasi, Elisabetta" w:date="2022-01-10T10:45:00Z">
        <w:r w:rsidR="0095068E" w:rsidRPr="00466980">
          <w:rPr>
            <w:rFonts w:ascii="Arial" w:hAnsi="Arial"/>
            <w:rPrChange w:id="264" w:author="Ravasi, Elisabetta" w:date="2022-01-10T17:12:00Z">
              <w:rPr>
                <w:rFonts w:ascii="Arial" w:hAnsi="Arial"/>
              </w:rPr>
            </w:rPrChange>
          </w:rPr>
          <w:t xml:space="preserve">dai </w:t>
        </w:r>
      </w:ins>
      <w:r w:rsidRPr="00466980">
        <w:rPr>
          <w:rFonts w:ascii="Arial" w:hAnsi="Arial"/>
          <w:rPrChange w:id="265" w:author="Ravasi, Elisabetta" w:date="2022-01-10T17:12:00Z">
            <w:rPr>
              <w:rFonts w:ascii="Arial" w:hAnsi="Arial"/>
            </w:rPr>
          </w:rPrChange>
        </w:rPr>
        <w:t>nostri clienti e per soddisfare le grandi richieste nel settore del cartone ondulato</w:t>
      </w:r>
      <w:r>
        <w:rPr>
          <w:rFonts w:ascii="Arial" w:hAnsi="Arial"/>
        </w:rPr>
        <w:t xml:space="preserve">. </w:t>
      </w:r>
    </w:p>
    <w:p w14:paraId="3E9E301D" w14:textId="77777777" w:rsidR="00143479" w:rsidRPr="007E2A2A" w:rsidRDefault="00143479" w:rsidP="00E170F2">
      <w:pPr>
        <w:spacing w:line="300" w:lineRule="auto"/>
        <w:jc w:val="both"/>
        <w:rPr>
          <w:rFonts w:ascii="Arial" w:hAnsi="Arial"/>
          <w:rPrChange w:id="266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736EED7F" w14:textId="5EF8AE86" w:rsidR="00101D28" w:rsidRPr="00E170F2" w:rsidRDefault="00E170F2" w:rsidP="00E170F2">
      <w:pPr>
        <w:spacing w:line="300" w:lineRule="auto"/>
        <w:jc w:val="both"/>
        <w:rPr>
          <w:rFonts w:ascii="Arial" w:hAnsi="Arial"/>
        </w:rPr>
      </w:pPr>
      <w:r>
        <w:rPr>
          <w:rFonts w:ascii="Arial" w:hAnsi="Arial"/>
        </w:rPr>
        <w:t>“</w:t>
      </w:r>
      <w:proofErr w:type="spellStart"/>
      <w:r>
        <w:rPr>
          <w:rFonts w:ascii="Arial" w:hAnsi="Arial"/>
        </w:rPr>
        <w:t>Gratkorn</w:t>
      </w:r>
      <w:proofErr w:type="spellEnd"/>
      <w:r>
        <w:rPr>
          <w:rFonts w:ascii="Arial" w:hAnsi="Arial"/>
        </w:rPr>
        <w:t xml:space="preserve"> offre i migliori presupposti tecnici possibili per la produzione del nostro prodotto Fusion. Con gli investimenti fatti, Sappi sta rafforzando sia il </w:t>
      </w:r>
      <w:r w:rsidRPr="0095068E">
        <w:rPr>
          <w:rFonts w:ascii="Arial" w:hAnsi="Arial"/>
          <w:strike/>
          <w:rPrChange w:id="267" w:author="Ravasi, Elisabetta" w:date="2022-01-10T10:46:00Z">
            <w:rPr>
              <w:rFonts w:ascii="Arial" w:hAnsi="Arial"/>
            </w:rPr>
          </w:rPrChange>
        </w:rPr>
        <w:t>suo</w:t>
      </w:r>
      <w:r>
        <w:rPr>
          <w:rFonts w:ascii="Arial" w:hAnsi="Arial"/>
        </w:rPr>
        <w:t xml:space="preserve"> settore degli imballaggi e delle carte speciali, sia la stessa cartiera di </w:t>
      </w:r>
      <w:proofErr w:type="spellStart"/>
      <w:r>
        <w:rPr>
          <w:rFonts w:ascii="Arial" w:hAnsi="Arial"/>
        </w:rPr>
        <w:t>Gratkorn</w:t>
      </w:r>
      <w:proofErr w:type="spellEnd"/>
      <w:r>
        <w:rPr>
          <w:rFonts w:ascii="Arial" w:hAnsi="Arial"/>
        </w:rPr>
        <w:t xml:space="preserve">”, spiega Luis Mata, Sappi Sales Director Packaging &amp; Digital Solutions. </w:t>
      </w:r>
    </w:p>
    <w:p w14:paraId="0FC1A695" w14:textId="77777777" w:rsidR="00101D28" w:rsidRPr="007E2A2A" w:rsidRDefault="00101D28" w:rsidP="00376CD6">
      <w:pPr>
        <w:spacing w:line="300" w:lineRule="auto"/>
        <w:jc w:val="both"/>
        <w:rPr>
          <w:rFonts w:ascii="Arial" w:hAnsi="Arial"/>
          <w:rPrChange w:id="268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6242F373" w14:textId="77777777" w:rsidR="00675595" w:rsidRPr="000452EA" w:rsidRDefault="00675595" w:rsidP="00101D28">
      <w:pPr>
        <w:spacing w:line="300" w:lineRule="auto"/>
        <w:jc w:val="both"/>
        <w:rPr>
          <w:rFonts w:ascii="Arial" w:hAnsi="Arial"/>
        </w:rPr>
      </w:pPr>
    </w:p>
    <w:p w14:paraId="5C6FCDCF" w14:textId="483772F0" w:rsidR="00101D28" w:rsidRPr="000452EA" w:rsidRDefault="00101D28" w:rsidP="00101D28">
      <w:pPr>
        <w:spacing w:line="300" w:lineRule="auto"/>
        <w:jc w:val="both"/>
        <w:rPr>
          <w:rFonts w:ascii="Arial" w:hAnsi="Arial"/>
        </w:rPr>
      </w:pPr>
    </w:p>
    <w:p w14:paraId="12413AE1" w14:textId="6B7C8D79" w:rsidR="00101D28" w:rsidRPr="000452EA" w:rsidRDefault="00101D28" w:rsidP="00101D28">
      <w:pPr>
        <w:spacing w:line="300" w:lineRule="auto"/>
        <w:jc w:val="both"/>
        <w:rPr>
          <w:rFonts w:ascii="Arial" w:hAnsi="Arial"/>
        </w:rPr>
      </w:pPr>
    </w:p>
    <w:p w14:paraId="244C3C97" w14:textId="77777777" w:rsidR="00101D28" w:rsidRPr="000452EA" w:rsidRDefault="00101D28" w:rsidP="00101D28">
      <w:pPr>
        <w:spacing w:line="300" w:lineRule="auto"/>
        <w:jc w:val="both"/>
        <w:rPr>
          <w:rFonts w:ascii="Arial" w:hAnsi="Arial"/>
        </w:rPr>
      </w:pPr>
    </w:p>
    <w:p w14:paraId="64A6CCA4" w14:textId="77777777" w:rsidR="00F35721" w:rsidRPr="000452EA" w:rsidRDefault="00F35721" w:rsidP="00BE5FF9">
      <w:pPr>
        <w:rPr>
          <w:rFonts w:ascii="Arial" w:hAnsi="Arial"/>
        </w:rPr>
      </w:pPr>
    </w:p>
    <w:p w14:paraId="4412318F" w14:textId="38E0F114" w:rsidR="00B820F3" w:rsidRPr="00E170F2" w:rsidRDefault="00C90A04" w:rsidP="00484D42">
      <w:pPr>
        <w:pStyle w:val="BasicParagraph"/>
        <w:suppressAutoHyphens/>
        <w:spacing w:line="30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Immagini per questo comunicato stampa</w:t>
      </w:r>
    </w:p>
    <w:p w14:paraId="090407FB" w14:textId="54988B8C" w:rsidR="00B820F3" w:rsidRPr="00E170F2" w:rsidRDefault="00C90A04" w:rsidP="00484D42">
      <w:pPr>
        <w:pStyle w:val="BasicParagraph"/>
        <w:suppressAutoHyphens/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Crediti d’immagine: Sappi Europa</w:t>
      </w:r>
    </w:p>
    <w:p w14:paraId="45AA6104" w14:textId="3458BE4E" w:rsidR="00671B73" w:rsidRPr="007E2A2A" w:rsidRDefault="00671B73" w:rsidP="00BE5FF9">
      <w:pPr>
        <w:rPr>
          <w:rFonts w:ascii="Arial" w:hAnsi="Arial"/>
          <w:rPrChange w:id="269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4B8986BC" w14:textId="26C5CA6A" w:rsidR="00671B73" w:rsidRPr="007E2A2A" w:rsidRDefault="00671B73" w:rsidP="00BE5FF9">
      <w:pPr>
        <w:rPr>
          <w:rFonts w:ascii="Arial" w:hAnsi="Arial"/>
          <w:rPrChange w:id="270" w:author="Ravasi, Elisabetta" w:date="2022-01-10T10:31:00Z">
            <w:rPr>
              <w:rFonts w:ascii="Arial" w:hAnsi="Arial"/>
              <w:lang w:val="en-GB"/>
            </w:rPr>
          </w:rPrChange>
        </w:rPr>
      </w:pPr>
    </w:p>
    <w:p w14:paraId="0CF307A6" w14:textId="77777777" w:rsidR="0054677C" w:rsidRPr="007E2A2A" w:rsidRDefault="0054677C" w:rsidP="00BE5FF9">
      <w:pPr>
        <w:rPr>
          <w:rFonts w:ascii="Arial" w:hAnsi="Arial"/>
          <w:rPrChange w:id="271" w:author="Ravasi, Elisabetta" w:date="2022-01-10T10:31:00Z">
            <w:rPr>
              <w:rFonts w:ascii="Arial" w:hAnsi="Arial"/>
              <w:lang w:val="en-GB"/>
            </w:rPr>
          </w:rPrChange>
        </w:rPr>
      </w:pPr>
    </w:p>
    <w:tbl>
      <w:tblPr>
        <w:tblW w:w="9072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tblLook w:val="04A0" w:firstRow="1" w:lastRow="0" w:firstColumn="1" w:lastColumn="0" w:noHBand="0" w:noVBand="1"/>
      </w:tblPr>
      <w:tblGrid>
        <w:gridCol w:w="9072"/>
      </w:tblGrid>
      <w:tr w:rsidR="00DC2A3D" w:rsidRPr="00E170F2" w14:paraId="5E61477E" w14:textId="77777777" w:rsidTr="0071361C">
        <w:trPr>
          <w:trHeight w:val="1143"/>
        </w:trPr>
        <w:tc>
          <w:tcPr>
            <w:tcW w:w="9072" w:type="dxa"/>
            <w:shd w:val="clear" w:color="auto" w:fill="auto"/>
            <w:vAlign w:val="center"/>
          </w:tcPr>
          <w:p w14:paraId="2590819D" w14:textId="5F6EB9E7" w:rsidR="00025E88" w:rsidRPr="007E2A2A" w:rsidRDefault="00025E88" w:rsidP="00E44DDC">
            <w:pPr>
              <w:jc w:val="both"/>
              <w:rPr>
                <w:rFonts w:ascii="Arial" w:hAnsi="Arial"/>
                <w:b/>
                <w:bCs/>
                <w:rPrChange w:id="272" w:author="Ravasi, Elisabetta" w:date="2022-01-10T10:31:00Z">
                  <w:rPr>
                    <w:rFonts w:ascii="Arial" w:hAnsi="Arial"/>
                    <w:b/>
                    <w:bCs/>
                    <w:lang w:val="en-GB"/>
                  </w:rPr>
                </w:rPrChange>
              </w:rPr>
            </w:pPr>
          </w:p>
          <w:p w14:paraId="0D39EDB2" w14:textId="77777777" w:rsidR="00675595" w:rsidRPr="000178CB" w:rsidRDefault="00675595" w:rsidP="00675595">
            <w:pPr>
              <w:spacing w:line="288" w:lineRule="auto"/>
              <w:jc w:val="both"/>
              <w:rPr>
                <w:rFonts w:ascii="Calisto MT" w:hAnsi="Calisto MT"/>
                <w:b/>
                <w:sz w:val="28"/>
                <w:szCs w:val="28"/>
              </w:rPr>
            </w:pPr>
            <w:r>
              <w:rPr>
                <w:rFonts w:ascii="Calisto MT" w:hAnsi="Calisto MT"/>
                <w:b/>
                <w:sz w:val="28"/>
              </w:rPr>
              <w:t>Informazioni su Sappi</w:t>
            </w:r>
          </w:p>
          <w:p w14:paraId="02607CAA" w14:textId="77777777" w:rsidR="00675595" w:rsidRPr="000178CB" w:rsidRDefault="00675595" w:rsidP="00675595">
            <w:pPr>
              <w:spacing w:line="288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Sappi è un fornitore leader a livello mondiale di prodotti e soluzioni sostenibili in fibra di legno, nei settori della pasta di legno dissolubile, delle carte da stampa, delle carte da imballaggio e speciali, delle carte per la fusione e il rilascio, dei biomateriali e della </w:t>
            </w:r>
            <w:proofErr w:type="spellStart"/>
            <w:r>
              <w:rPr>
                <w:rFonts w:ascii="Arial" w:hAnsi="Arial"/>
              </w:rPr>
              <w:t>bio</w:t>
            </w:r>
            <w:proofErr w:type="spellEnd"/>
            <w:r>
              <w:rPr>
                <w:rFonts w:ascii="Arial" w:hAnsi="Arial"/>
              </w:rPr>
              <w:t xml:space="preserve">-energia. Come azienda che si basa su risorse naturali rinnovabili, la sostenibilità è al nostro centro. Le cartiere europee Sappi possiedono certificazioni della catena di custodia secondo i sistemi </w:t>
            </w:r>
            <w:proofErr w:type="spellStart"/>
            <w:r>
              <w:rPr>
                <w:rFonts w:ascii="Arial" w:hAnsi="Arial"/>
              </w:rPr>
              <w:t>Forest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Stewardship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Council</w:t>
            </w:r>
            <w:proofErr w:type="spellEnd"/>
            <w:r>
              <w:rPr>
                <w:rFonts w:ascii="Arial" w:hAnsi="Arial"/>
              </w:rPr>
              <w:t xml:space="preserve">™ (FSC™ C015022) e/o </w:t>
            </w:r>
            <w:proofErr w:type="spellStart"/>
            <w:r>
              <w:rPr>
                <w:rFonts w:ascii="Arial" w:hAnsi="Arial"/>
              </w:rPr>
              <w:t>Programme</w:t>
            </w:r>
            <w:proofErr w:type="spellEnd"/>
            <w:r>
              <w:rPr>
                <w:rFonts w:ascii="Arial" w:hAnsi="Arial"/>
              </w:rPr>
              <w:t xml:space="preserve"> for the Endorsement of </w:t>
            </w:r>
            <w:proofErr w:type="spellStart"/>
            <w:r>
              <w:rPr>
                <w:rFonts w:ascii="Arial" w:hAnsi="Arial"/>
              </w:rPr>
              <w:t>Forest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Certification</w:t>
            </w:r>
            <w:proofErr w:type="spellEnd"/>
            <w:r>
              <w:rPr>
                <w:rFonts w:ascii="Arial" w:hAnsi="Arial"/>
              </w:rPr>
              <w:t>™ (PEFC/07-32-76). Le nostre carte sono prodotte in stabilimenti accreditati con le certificazioni ISO 9001, ISO 14001, ISO 50 001 e ISO 45001. Abbiamo la registrazione EMAS in 5 dei nostri 10 stabilimenti in Europa.</w:t>
            </w:r>
          </w:p>
          <w:p w14:paraId="4A9B45AC" w14:textId="77777777" w:rsidR="00675595" w:rsidRPr="000178CB" w:rsidRDefault="00675595" w:rsidP="00675595">
            <w:pPr>
              <w:spacing w:line="288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  <w:p w14:paraId="41CCAF01" w14:textId="77777777" w:rsidR="00675595" w:rsidRPr="000178CB" w:rsidRDefault="00675595" w:rsidP="00675595">
            <w:pPr>
              <w:spacing w:line="288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Sappi Europe è una divisione di Sappi Limited (JSE), con sede a Johannesburg, Sudafrica, con 12.500 dipendenti e 19 impianti di produzione su tre continenti in nove paesi, 37 uffici commerciali a livello globale e clienti in oltre 150 paesi in tutto il mondo. Per saperne di più sulla Sappi </w:t>
            </w:r>
            <w:hyperlink r:id="rId16" w:history="1">
              <w:r>
                <w:rPr>
                  <w:rFonts w:ascii="Arial" w:hAnsi="Arial"/>
                  <w:color w:val="0563C1" w:themeColor="hyperlink"/>
                  <w:u w:val="single"/>
                </w:rPr>
                <w:t>www.sappi.com</w:t>
              </w:r>
            </w:hyperlink>
          </w:p>
          <w:p w14:paraId="0B372A5F" w14:textId="33C924A0" w:rsidR="00025E88" w:rsidRPr="00E170F2" w:rsidRDefault="00025E88" w:rsidP="00E44DDC">
            <w:pPr>
              <w:jc w:val="both"/>
              <w:rPr>
                <w:rFonts w:ascii="Arial" w:hAnsi="Arial"/>
                <w:lang w:val="en-GB"/>
              </w:rPr>
            </w:pPr>
          </w:p>
        </w:tc>
      </w:tr>
    </w:tbl>
    <w:p w14:paraId="252EF219" w14:textId="77777777" w:rsidR="00652F6E" w:rsidRPr="00E170F2" w:rsidRDefault="00652F6E">
      <w:pPr>
        <w:rPr>
          <w:rFonts w:ascii="Arial" w:hAnsi="Arial"/>
          <w:lang w:val="en-GB"/>
        </w:rPr>
      </w:pPr>
    </w:p>
    <w:sectPr w:rsidR="00652F6E" w:rsidRPr="00E170F2" w:rsidSect="00987EA2">
      <w:type w:val="continuous"/>
      <w:pgSz w:w="11900" w:h="16840"/>
      <w:pgMar w:top="2268" w:right="1134" w:bottom="1276" w:left="1701" w:header="720" w:footer="1565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34688" w14:textId="77777777" w:rsidR="00244A41" w:rsidRDefault="00244A41" w:rsidP="00557670">
      <w:r>
        <w:separator/>
      </w:r>
    </w:p>
    <w:p w14:paraId="02A59312" w14:textId="77777777" w:rsidR="00244A41" w:rsidRDefault="00244A41"/>
  </w:endnote>
  <w:endnote w:type="continuationSeparator" w:id="0">
    <w:p w14:paraId="377082B5" w14:textId="77777777" w:rsidR="00244A41" w:rsidRDefault="00244A41" w:rsidP="00557670">
      <w:r>
        <w:continuationSeparator/>
      </w:r>
    </w:p>
    <w:p w14:paraId="72531CD0" w14:textId="77777777" w:rsidR="00244A41" w:rsidRDefault="00244A41"/>
  </w:endnote>
  <w:endnote w:type="continuationNotice" w:id="1">
    <w:p w14:paraId="0909889C" w14:textId="77777777" w:rsidR="00244A41" w:rsidRDefault="00244A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inionPro-Regular">
    <w:charset w:val="00"/>
    <w:family w:val="auto"/>
    <w:pitch w:val="default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A2A4E" w14:textId="77777777" w:rsidR="007A2410" w:rsidRPr="00365883" w:rsidRDefault="00C3625B" w:rsidP="00470A7D">
    <w:pPr>
      <w:pStyle w:val="Header"/>
      <w:tabs>
        <w:tab w:val="clear" w:pos="4320"/>
        <w:tab w:val="clear" w:pos="8640"/>
      </w:tabs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1" behindDoc="1" locked="1" layoutInCell="1" allowOverlap="1" wp14:anchorId="544444B0" wp14:editId="5A0BE4A2">
          <wp:simplePos x="0" y="0"/>
          <wp:positionH relativeFrom="page">
            <wp:posOffset>5080</wp:posOffset>
          </wp:positionH>
          <wp:positionV relativeFrom="page">
            <wp:posOffset>9085580</wp:posOffset>
          </wp:positionV>
          <wp:extent cx="7559675" cy="1605915"/>
          <wp:effectExtent l="0" t="0" r="0" b="0"/>
          <wp:wrapNone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ppi_Global_Memo@300x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986"/>
                  <a:stretch/>
                </pic:blipFill>
                <pic:spPr bwMode="auto">
                  <a:xfrm>
                    <a:off x="0" y="0"/>
                    <a:ext cx="7559675" cy="1605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C40AA" w14:textId="77777777" w:rsidR="00882830" w:rsidRPr="00365883" w:rsidRDefault="00C3625B" w:rsidP="00DE6BE6">
    <w:pPr>
      <w:pStyle w:val="Footer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154F0CBF" wp14:editId="28B5E970">
          <wp:simplePos x="0" y="0"/>
          <wp:positionH relativeFrom="page">
            <wp:posOffset>3175</wp:posOffset>
          </wp:positionH>
          <wp:positionV relativeFrom="page">
            <wp:posOffset>9102090</wp:posOffset>
          </wp:positionV>
          <wp:extent cx="7555230" cy="1605915"/>
          <wp:effectExtent l="0" t="0" r="0" b="0"/>
          <wp:wrapNone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ppi_Global_Memo@300x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986"/>
                  <a:stretch/>
                </pic:blipFill>
                <pic:spPr bwMode="auto">
                  <a:xfrm>
                    <a:off x="0" y="0"/>
                    <a:ext cx="7555230" cy="1605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2FA07" w14:textId="77777777" w:rsidR="00244A41" w:rsidRDefault="00244A41" w:rsidP="00557670">
      <w:r>
        <w:separator/>
      </w:r>
    </w:p>
    <w:p w14:paraId="250ECCC4" w14:textId="77777777" w:rsidR="00244A41" w:rsidRDefault="00244A41"/>
  </w:footnote>
  <w:footnote w:type="continuationSeparator" w:id="0">
    <w:p w14:paraId="72722E14" w14:textId="77777777" w:rsidR="00244A41" w:rsidRDefault="00244A41" w:rsidP="00557670">
      <w:r>
        <w:continuationSeparator/>
      </w:r>
    </w:p>
    <w:p w14:paraId="215E9CAB" w14:textId="77777777" w:rsidR="00244A41" w:rsidRDefault="00244A41"/>
  </w:footnote>
  <w:footnote w:type="continuationNotice" w:id="1">
    <w:p w14:paraId="1CA7B649" w14:textId="77777777" w:rsidR="00244A41" w:rsidRDefault="00244A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AA6A" w14:textId="77777777" w:rsidR="007A2410" w:rsidRPr="00EA55B7" w:rsidRDefault="007A2410">
    <w:pPr>
      <w:pStyle w:val="Header"/>
      <w:rPr>
        <w:noProof/>
        <w:sz w:val="14"/>
        <w:szCs w:val="14"/>
      </w:rPr>
    </w:pPr>
  </w:p>
  <w:p w14:paraId="00D26D0B" w14:textId="77777777" w:rsidR="007A2410" w:rsidRPr="004A2565" w:rsidRDefault="00C3625B">
    <w:pPr>
      <w:pStyle w:val="Header"/>
      <w:rPr>
        <w:noProof/>
        <w:sz w:val="24"/>
        <w:szCs w:val="24"/>
      </w:rPr>
    </w:pPr>
    <w:r>
      <w:rPr>
        <w:noProof/>
        <w:sz w:val="24"/>
      </w:rPr>
      <w:drawing>
        <wp:anchor distT="0" distB="0" distL="114300" distR="114300" simplePos="0" relativeHeight="251658242" behindDoc="1" locked="0" layoutInCell="1" allowOverlap="1" wp14:anchorId="27D35018" wp14:editId="70B4699B">
          <wp:simplePos x="0" y="0"/>
          <wp:positionH relativeFrom="column">
            <wp:posOffset>3810</wp:posOffset>
          </wp:positionH>
          <wp:positionV relativeFrom="paragraph">
            <wp:posOffset>87422</wp:posOffset>
          </wp:positionV>
          <wp:extent cx="1075055" cy="391430"/>
          <wp:effectExtent l="0" t="0" r="4445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5055" cy="391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ADEBE1" w14:textId="77777777" w:rsidR="007A2410" w:rsidRPr="004A2565" w:rsidRDefault="007A2410">
    <w:pPr>
      <w:pStyle w:val="Header"/>
      <w:rPr>
        <w:noProof/>
        <w:sz w:val="24"/>
        <w:szCs w:val="24"/>
      </w:rPr>
    </w:pPr>
  </w:p>
  <w:p w14:paraId="623EE902" w14:textId="553481B7" w:rsidR="007A2410" w:rsidRPr="00221840" w:rsidRDefault="007A2410" w:rsidP="00EE3FAB">
    <w:pPr>
      <w:pStyle w:val="Header"/>
      <w:tabs>
        <w:tab w:val="clear" w:pos="8640"/>
        <w:tab w:val="right" w:pos="9065"/>
      </w:tabs>
      <w:rPr>
        <w:rFonts w:ascii="Arial" w:hAnsi="Arial"/>
        <w:noProof/>
        <w:sz w:val="18"/>
        <w:szCs w:val="18"/>
      </w:rPr>
    </w:pPr>
    <w:r>
      <w:rPr>
        <w:rFonts w:ascii="Arial" w:hAnsi="Arial"/>
        <w:sz w:val="24"/>
      </w:rPr>
      <w:tab/>
    </w:r>
    <w:r>
      <w:rPr>
        <w:rFonts w:ascii="Arial" w:hAnsi="Arial"/>
        <w:sz w:val="24"/>
      </w:rPr>
      <w:tab/>
    </w:r>
    <w:r>
      <w:rPr>
        <w:rFonts w:ascii="Arial" w:hAnsi="Arial"/>
        <w:sz w:val="18"/>
      </w:rPr>
      <w:t xml:space="preserve">Pagina </w:t>
    </w:r>
    <w:r w:rsidRPr="00221840">
      <w:rPr>
        <w:rFonts w:ascii="Arial" w:hAnsi="Arial"/>
        <w:sz w:val="18"/>
      </w:rPr>
      <w:fldChar w:fldCharType="begin"/>
    </w:r>
    <w:r w:rsidRPr="00221840">
      <w:rPr>
        <w:rFonts w:ascii="Arial" w:hAnsi="Arial"/>
        <w:sz w:val="18"/>
      </w:rPr>
      <w:instrText xml:space="preserve"> PAGE </w:instrText>
    </w:r>
    <w:r w:rsidRPr="00221840">
      <w:rPr>
        <w:rFonts w:ascii="Arial" w:hAnsi="Arial"/>
        <w:sz w:val="18"/>
      </w:rPr>
      <w:fldChar w:fldCharType="separate"/>
    </w:r>
    <w:r w:rsidR="000F6452" w:rsidRPr="00221840">
      <w:rPr>
        <w:rFonts w:ascii="Arial" w:hAnsi="Arial"/>
        <w:sz w:val="18"/>
      </w:rPr>
      <w:t>4</w:t>
    </w:r>
    <w:r w:rsidRPr="0022184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di </w:t>
    </w:r>
    <w:r w:rsidRPr="00221840">
      <w:rPr>
        <w:rFonts w:ascii="Arial" w:hAnsi="Arial"/>
        <w:sz w:val="18"/>
      </w:rPr>
      <w:fldChar w:fldCharType="begin"/>
    </w:r>
    <w:r w:rsidRPr="00221840">
      <w:rPr>
        <w:rFonts w:ascii="Arial" w:hAnsi="Arial"/>
        <w:sz w:val="18"/>
      </w:rPr>
      <w:instrText xml:space="preserve"> NUMPAGES </w:instrText>
    </w:r>
    <w:r w:rsidRPr="00221840">
      <w:rPr>
        <w:rFonts w:ascii="Arial" w:hAnsi="Arial"/>
        <w:sz w:val="18"/>
      </w:rPr>
      <w:fldChar w:fldCharType="separate"/>
    </w:r>
    <w:r w:rsidR="000F6452" w:rsidRPr="00221840">
      <w:rPr>
        <w:rFonts w:ascii="Arial" w:hAnsi="Arial"/>
        <w:sz w:val="18"/>
      </w:rPr>
      <w:t>4</w:t>
    </w:r>
    <w:r w:rsidRPr="00221840">
      <w:rPr>
        <w:rFonts w:ascii="Arial" w:hAnsi="Arial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29754" w14:textId="77777777" w:rsidR="007A2410" w:rsidRPr="0017140E" w:rsidRDefault="007A2410" w:rsidP="000D3516">
    <w:pPr>
      <w:pStyle w:val="Header"/>
      <w:tabs>
        <w:tab w:val="clear" w:pos="4320"/>
        <w:tab w:val="clear" w:pos="8640"/>
      </w:tabs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E14D3"/>
    <w:multiLevelType w:val="multilevel"/>
    <w:tmpl w:val="8216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A4717E5"/>
    <w:multiLevelType w:val="hybridMultilevel"/>
    <w:tmpl w:val="DCB6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F7D51"/>
    <w:multiLevelType w:val="hybridMultilevel"/>
    <w:tmpl w:val="B0E253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E36CD"/>
    <w:multiLevelType w:val="hybridMultilevel"/>
    <w:tmpl w:val="38EE8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75942"/>
    <w:multiLevelType w:val="hybridMultilevel"/>
    <w:tmpl w:val="15F82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7327"/>
    <w:multiLevelType w:val="hybridMultilevel"/>
    <w:tmpl w:val="E9F647C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0568B"/>
    <w:multiLevelType w:val="hybridMultilevel"/>
    <w:tmpl w:val="DBAAC4C2"/>
    <w:lvl w:ilvl="0" w:tplc="0413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vasi, Elisabetta">
    <w15:presenceInfo w15:providerId="AD" w15:userId="S::Elisabetta.Ravasi@sappi.com::313923b3-66f0-4d96-9a8c-e5ae2e1e9ec6"/>
  </w15:person>
  <w15:person w15:author="Galli, Emilio">
    <w15:presenceInfo w15:providerId="AD" w15:userId="S::Emilio.Galli@sappi.com::6750da40-e506-48e6-b703-498e4a6c18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trackRevisions/>
  <w:defaultTabStop w:val="720"/>
  <w:hyphenationZone w:val="425"/>
  <w:drawingGridHorizontalSpacing w:val="181"/>
  <w:drawingGridVerticalSpacing w:val="181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1MjcyMTA2NTSwNDZQ0lEKTi0uzszPAykwqQUA22TCrCwAAAA="/>
  </w:docVars>
  <w:rsids>
    <w:rsidRoot w:val="00473119"/>
    <w:rsid w:val="00010B89"/>
    <w:rsid w:val="0001469D"/>
    <w:rsid w:val="00016174"/>
    <w:rsid w:val="00016350"/>
    <w:rsid w:val="00020F82"/>
    <w:rsid w:val="00021536"/>
    <w:rsid w:val="00025E88"/>
    <w:rsid w:val="000260E4"/>
    <w:rsid w:val="00026A09"/>
    <w:rsid w:val="00027779"/>
    <w:rsid w:val="0003108B"/>
    <w:rsid w:val="00035A56"/>
    <w:rsid w:val="0003735C"/>
    <w:rsid w:val="000408B1"/>
    <w:rsid w:val="00041D9E"/>
    <w:rsid w:val="000452EA"/>
    <w:rsid w:val="00045586"/>
    <w:rsid w:val="00047C89"/>
    <w:rsid w:val="000543BD"/>
    <w:rsid w:val="00057F6A"/>
    <w:rsid w:val="00063B9D"/>
    <w:rsid w:val="00071658"/>
    <w:rsid w:val="00072677"/>
    <w:rsid w:val="00073700"/>
    <w:rsid w:val="00073D3A"/>
    <w:rsid w:val="00077175"/>
    <w:rsid w:val="000836BF"/>
    <w:rsid w:val="00083FF7"/>
    <w:rsid w:val="00086F60"/>
    <w:rsid w:val="00093635"/>
    <w:rsid w:val="000A0596"/>
    <w:rsid w:val="000A359C"/>
    <w:rsid w:val="000B021D"/>
    <w:rsid w:val="000B063B"/>
    <w:rsid w:val="000B15F5"/>
    <w:rsid w:val="000B2359"/>
    <w:rsid w:val="000B5A33"/>
    <w:rsid w:val="000D217C"/>
    <w:rsid w:val="000D3516"/>
    <w:rsid w:val="000D47D3"/>
    <w:rsid w:val="000D5760"/>
    <w:rsid w:val="000E2D70"/>
    <w:rsid w:val="000F6452"/>
    <w:rsid w:val="00101381"/>
    <w:rsid w:val="00101D28"/>
    <w:rsid w:val="001029ED"/>
    <w:rsid w:val="001036BF"/>
    <w:rsid w:val="00106016"/>
    <w:rsid w:val="00106356"/>
    <w:rsid w:val="0010673D"/>
    <w:rsid w:val="00107530"/>
    <w:rsid w:val="00107A5D"/>
    <w:rsid w:val="00110BAE"/>
    <w:rsid w:val="00112AFF"/>
    <w:rsid w:val="001149A8"/>
    <w:rsid w:val="00116B09"/>
    <w:rsid w:val="001234DF"/>
    <w:rsid w:val="001269AF"/>
    <w:rsid w:val="001330E6"/>
    <w:rsid w:val="0013417A"/>
    <w:rsid w:val="00134E79"/>
    <w:rsid w:val="00137AC6"/>
    <w:rsid w:val="001419DB"/>
    <w:rsid w:val="00143479"/>
    <w:rsid w:val="00146412"/>
    <w:rsid w:val="00146C5F"/>
    <w:rsid w:val="001472B0"/>
    <w:rsid w:val="00147EE9"/>
    <w:rsid w:val="001504E0"/>
    <w:rsid w:val="00150CEE"/>
    <w:rsid w:val="001554DC"/>
    <w:rsid w:val="00156615"/>
    <w:rsid w:val="00157118"/>
    <w:rsid w:val="00161D21"/>
    <w:rsid w:val="00162219"/>
    <w:rsid w:val="00163A81"/>
    <w:rsid w:val="00165C56"/>
    <w:rsid w:val="00165F61"/>
    <w:rsid w:val="0017140E"/>
    <w:rsid w:val="00172A01"/>
    <w:rsid w:val="00191106"/>
    <w:rsid w:val="001933B8"/>
    <w:rsid w:val="00194BCA"/>
    <w:rsid w:val="00197749"/>
    <w:rsid w:val="001A295E"/>
    <w:rsid w:val="001B0A4B"/>
    <w:rsid w:val="001B34C6"/>
    <w:rsid w:val="001B3C42"/>
    <w:rsid w:val="001B4F43"/>
    <w:rsid w:val="001C47C4"/>
    <w:rsid w:val="001D0308"/>
    <w:rsid w:val="001D2350"/>
    <w:rsid w:val="001D7C05"/>
    <w:rsid w:val="001E11FD"/>
    <w:rsid w:val="001E3F92"/>
    <w:rsid w:val="001E768F"/>
    <w:rsid w:val="001F03E9"/>
    <w:rsid w:val="001F2429"/>
    <w:rsid w:val="001F440D"/>
    <w:rsid w:val="001F5A02"/>
    <w:rsid w:val="001F6B19"/>
    <w:rsid w:val="001F6DC9"/>
    <w:rsid w:val="00201990"/>
    <w:rsid w:val="00221840"/>
    <w:rsid w:val="00234613"/>
    <w:rsid w:val="00237271"/>
    <w:rsid w:val="00241F8F"/>
    <w:rsid w:val="00244A41"/>
    <w:rsid w:val="00247A18"/>
    <w:rsid w:val="00260C15"/>
    <w:rsid w:val="0026162B"/>
    <w:rsid w:val="00261A03"/>
    <w:rsid w:val="00262DFE"/>
    <w:rsid w:val="00263CA1"/>
    <w:rsid w:val="0026646F"/>
    <w:rsid w:val="002743F6"/>
    <w:rsid w:val="00280497"/>
    <w:rsid w:val="0028059A"/>
    <w:rsid w:val="002817A0"/>
    <w:rsid w:val="002826A8"/>
    <w:rsid w:val="00282C45"/>
    <w:rsid w:val="0028541E"/>
    <w:rsid w:val="00286826"/>
    <w:rsid w:val="002904DF"/>
    <w:rsid w:val="002931B0"/>
    <w:rsid w:val="002A0387"/>
    <w:rsid w:val="002A5F61"/>
    <w:rsid w:val="002A7583"/>
    <w:rsid w:val="002B7020"/>
    <w:rsid w:val="002C00C0"/>
    <w:rsid w:val="002C0187"/>
    <w:rsid w:val="002C13E7"/>
    <w:rsid w:val="002C3BE7"/>
    <w:rsid w:val="002C5AC7"/>
    <w:rsid w:val="002C6D7A"/>
    <w:rsid w:val="002D1A80"/>
    <w:rsid w:val="002D5D13"/>
    <w:rsid w:val="002D5FFF"/>
    <w:rsid w:val="002E016E"/>
    <w:rsid w:val="002E3199"/>
    <w:rsid w:val="002E41E3"/>
    <w:rsid w:val="002E5AE4"/>
    <w:rsid w:val="002E6AC7"/>
    <w:rsid w:val="002E7A51"/>
    <w:rsid w:val="002F2913"/>
    <w:rsid w:val="002F494A"/>
    <w:rsid w:val="002F5060"/>
    <w:rsid w:val="002F61F4"/>
    <w:rsid w:val="00302166"/>
    <w:rsid w:val="00303666"/>
    <w:rsid w:val="0030713F"/>
    <w:rsid w:val="00312417"/>
    <w:rsid w:val="003200AA"/>
    <w:rsid w:val="00320553"/>
    <w:rsid w:val="00320652"/>
    <w:rsid w:val="0032251F"/>
    <w:rsid w:val="00322883"/>
    <w:rsid w:val="00322B31"/>
    <w:rsid w:val="00332ACD"/>
    <w:rsid w:val="00336DEE"/>
    <w:rsid w:val="00337B8F"/>
    <w:rsid w:val="00343AD4"/>
    <w:rsid w:val="00344039"/>
    <w:rsid w:val="00346BEB"/>
    <w:rsid w:val="00353997"/>
    <w:rsid w:val="0036215E"/>
    <w:rsid w:val="00365883"/>
    <w:rsid w:val="00374DED"/>
    <w:rsid w:val="00376CD6"/>
    <w:rsid w:val="003819CC"/>
    <w:rsid w:val="00382945"/>
    <w:rsid w:val="00383D18"/>
    <w:rsid w:val="00393CE0"/>
    <w:rsid w:val="00396DAC"/>
    <w:rsid w:val="003A3C06"/>
    <w:rsid w:val="003C5D8F"/>
    <w:rsid w:val="003D1B2A"/>
    <w:rsid w:val="003D1D2A"/>
    <w:rsid w:val="003D4783"/>
    <w:rsid w:val="003D59B9"/>
    <w:rsid w:val="003D635E"/>
    <w:rsid w:val="003D7B6E"/>
    <w:rsid w:val="003D7DDC"/>
    <w:rsid w:val="003F17FE"/>
    <w:rsid w:val="003F5104"/>
    <w:rsid w:val="003F51E0"/>
    <w:rsid w:val="003F52A7"/>
    <w:rsid w:val="003F7BFD"/>
    <w:rsid w:val="0040326C"/>
    <w:rsid w:val="00415003"/>
    <w:rsid w:val="00415A39"/>
    <w:rsid w:val="0041669C"/>
    <w:rsid w:val="00422476"/>
    <w:rsid w:val="00423830"/>
    <w:rsid w:val="00423B7D"/>
    <w:rsid w:val="004301D9"/>
    <w:rsid w:val="0043398B"/>
    <w:rsid w:val="00446011"/>
    <w:rsid w:val="00454598"/>
    <w:rsid w:val="00454A5A"/>
    <w:rsid w:val="00455E6E"/>
    <w:rsid w:val="00460867"/>
    <w:rsid w:val="004651D1"/>
    <w:rsid w:val="00466980"/>
    <w:rsid w:val="00470A7D"/>
    <w:rsid w:val="00473119"/>
    <w:rsid w:val="004820D8"/>
    <w:rsid w:val="004831F8"/>
    <w:rsid w:val="00484D42"/>
    <w:rsid w:val="00487414"/>
    <w:rsid w:val="00497A10"/>
    <w:rsid w:val="004A2565"/>
    <w:rsid w:val="004A346A"/>
    <w:rsid w:val="004A5136"/>
    <w:rsid w:val="004A625F"/>
    <w:rsid w:val="004A6A1A"/>
    <w:rsid w:val="004B3A26"/>
    <w:rsid w:val="004C34B0"/>
    <w:rsid w:val="004C365F"/>
    <w:rsid w:val="004C4A14"/>
    <w:rsid w:val="004C53A6"/>
    <w:rsid w:val="004C65CD"/>
    <w:rsid w:val="004D028F"/>
    <w:rsid w:val="004D53BB"/>
    <w:rsid w:val="004D5D5B"/>
    <w:rsid w:val="004E2108"/>
    <w:rsid w:val="004E487F"/>
    <w:rsid w:val="004F3C30"/>
    <w:rsid w:val="004F3DFC"/>
    <w:rsid w:val="004F44AD"/>
    <w:rsid w:val="004F4E8F"/>
    <w:rsid w:val="004F5649"/>
    <w:rsid w:val="004F6643"/>
    <w:rsid w:val="00504152"/>
    <w:rsid w:val="005043A7"/>
    <w:rsid w:val="00505AE7"/>
    <w:rsid w:val="00505C8D"/>
    <w:rsid w:val="005061DA"/>
    <w:rsid w:val="005106CC"/>
    <w:rsid w:val="00514944"/>
    <w:rsid w:val="00520630"/>
    <w:rsid w:val="00526BC0"/>
    <w:rsid w:val="00527FC2"/>
    <w:rsid w:val="00533FEC"/>
    <w:rsid w:val="0053673E"/>
    <w:rsid w:val="0053677E"/>
    <w:rsid w:val="00542F18"/>
    <w:rsid w:val="00544050"/>
    <w:rsid w:val="0054677C"/>
    <w:rsid w:val="00546841"/>
    <w:rsid w:val="00546F72"/>
    <w:rsid w:val="005516D4"/>
    <w:rsid w:val="00554E58"/>
    <w:rsid w:val="00557670"/>
    <w:rsid w:val="00566E14"/>
    <w:rsid w:val="0057068C"/>
    <w:rsid w:val="00571A55"/>
    <w:rsid w:val="00572340"/>
    <w:rsid w:val="00577A90"/>
    <w:rsid w:val="00577FC5"/>
    <w:rsid w:val="005807CF"/>
    <w:rsid w:val="00581415"/>
    <w:rsid w:val="00582D6D"/>
    <w:rsid w:val="00583050"/>
    <w:rsid w:val="005872FF"/>
    <w:rsid w:val="0059529E"/>
    <w:rsid w:val="005A31C2"/>
    <w:rsid w:val="005A33BB"/>
    <w:rsid w:val="005A7FA7"/>
    <w:rsid w:val="005B4D86"/>
    <w:rsid w:val="005B7AC2"/>
    <w:rsid w:val="005C598B"/>
    <w:rsid w:val="005C6618"/>
    <w:rsid w:val="005C77AA"/>
    <w:rsid w:val="005D0601"/>
    <w:rsid w:val="005D1D9E"/>
    <w:rsid w:val="005D31A5"/>
    <w:rsid w:val="005E2F8F"/>
    <w:rsid w:val="005E3A72"/>
    <w:rsid w:val="005E55CD"/>
    <w:rsid w:val="005F1E67"/>
    <w:rsid w:val="00601BC8"/>
    <w:rsid w:val="00604970"/>
    <w:rsid w:val="00605319"/>
    <w:rsid w:val="006113AF"/>
    <w:rsid w:val="00626E9C"/>
    <w:rsid w:val="0063344B"/>
    <w:rsid w:val="00634AE0"/>
    <w:rsid w:val="0063763F"/>
    <w:rsid w:val="00644880"/>
    <w:rsid w:val="006462CA"/>
    <w:rsid w:val="00647413"/>
    <w:rsid w:val="00651CB9"/>
    <w:rsid w:val="00652F6E"/>
    <w:rsid w:val="00660910"/>
    <w:rsid w:val="00660B62"/>
    <w:rsid w:val="00663B5C"/>
    <w:rsid w:val="00663DE4"/>
    <w:rsid w:val="00665E18"/>
    <w:rsid w:val="00671B73"/>
    <w:rsid w:val="00675595"/>
    <w:rsid w:val="00675E99"/>
    <w:rsid w:val="00677B8C"/>
    <w:rsid w:val="00677D2F"/>
    <w:rsid w:val="0068433F"/>
    <w:rsid w:val="006911B7"/>
    <w:rsid w:val="0069390E"/>
    <w:rsid w:val="00696CF0"/>
    <w:rsid w:val="006A39F2"/>
    <w:rsid w:val="006A4882"/>
    <w:rsid w:val="006A4B79"/>
    <w:rsid w:val="006A53E8"/>
    <w:rsid w:val="006B55CD"/>
    <w:rsid w:val="006B5B47"/>
    <w:rsid w:val="006B6046"/>
    <w:rsid w:val="006B6D48"/>
    <w:rsid w:val="006B7025"/>
    <w:rsid w:val="006C121B"/>
    <w:rsid w:val="006C1DD7"/>
    <w:rsid w:val="006C4B92"/>
    <w:rsid w:val="006D5785"/>
    <w:rsid w:val="006E0BF5"/>
    <w:rsid w:val="006F7992"/>
    <w:rsid w:val="0070167E"/>
    <w:rsid w:val="007019C3"/>
    <w:rsid w:val="007022A7"/>
    <w:rsid w:val="00706065"/>
    <w:rsid w:val="00706840"/>
    <w:rsid w:val="00706A2D"/>
    <w:rsid w:val="00707656"/>
    <w:rsid w:val="007118C3"/>
    <w:rsid w:val="00711B8D"/>
    <w:rsid w:val="0071361C"/>
    <w:rsid w:val="00714365"/>
    <w:rsid w:val="00714DD2"/>
    <w:rsid w:val="00715315"/>
    <w:rsid w:val="007171C6"/>
    <w:rsid w:val="007204CE"/>
    <w:rsid w:val="00722F7D"/>
    <w:rsid w:val="00726030"/>
    <w:rsid w:val="0073168F"/>
    <w:rsid w:val="0073398E"/>
    <w:rsid w:val="00734F22"/>
    <w:rsid w:val="0073540C"/>
    <w:rsid w:val="00735E33"/>
    <w:rsid w:val="0074088A"/>
    <w:rsid w:val="00741F93"/>
    <w:rsid w:val="007429DC"/>
    <w:rsid w:val="007469F9"/>
    <w:rsid w:val="0075046E"/>
    <w:rsid w:val="00753875"/>
    <w:rsid w:val="0075404A"/>
    <w:rsid w:val="007552AE"/>
    <w:rsid w:val="00755EEE"/>
    <w:rsid w:val="0075694F"/>
    <w:rsid w:val="0076283B"/>
    <w:rsid w:val="00763F67"/>
    <w:rsid w:val="0076436A"/>
    <w:rsid w:val="00764866"/>
    <w:rsid w:val="00766C48"/>
    <w:rsid w:val="00782D17"/>
    <w:rsid w:val="00783FE9"/>
    <w:rsid w:val="00785966"/>
    <w:rsid w:val="00795CB4"/>
    <w:rsid w:val="007961E7"/>
    <w:rsid w:val="007A10AE"/>
    <w:rsid w:val="007A2410"/>
    <w:rsid w:val="007A5971"/>
    <w:rsid w:val="007B2549"/>
    <w:rsid w:val="007C1501"/>
    <w:rsid w:val="007C6318"/>
    <w:rsid w:val="007D40AC"/>
    <w:rsid w:val="007D7079"/>
    <w:rsid w:val="007D720A"/>
    <w:rsid w:val="007D7715"/>
    <w:rsid w:val="007E2A2A"/>
    <w:rsid w:val="007E4324"/>
    <w:rsid w:val="007E5DF8"/>
    <w:rsid w:val="007E6E76"/>
    <w:rsid w:val="007F03A2"/>
    <w:rsid w:val="007F1ADC"/>
    <w:rsid w:val="007F2D63"/>
    <w:rsid w:val="007F4FDF"/>
    <w:rsid w:val="007F6AD7"/>
    <w:rsid w:val="00801C10"/>
    <w:rsid w:val="00811FEE"/>
    <w:rsid w:val="0081639B"/>
    <w:rsid w:val="008167BA"/>
    <w:rsid w:val="0081686A"/>
    <w:rsid w:val="00821976"/>
    <w:rsid w:val="0082221F"/>
    <w:rsid w:val="00822E11"/>
    <w:rsid w:val="0082378E"/>
    <w:rsid w:val="00823A84"/>
    <w:rsid w:val="00825122"/>
    <w:rsid w:val="008305A7"/>
    <w:rsid w:val="008359B5"/>
    <w:rsid w:val="008368B7"/>
    <w:rsid w:val="00843460"/>
    <w:rsid w:val="0084635B"/>
    <w:rsid w:val="0086280B"/>
    <w:rsid w:val="008628AA"/>
    <w:rsid w:val="008662B4"/>
    <w:rsid w:val="008758AD"/>
    <w:rsid w:val="00880CB0"/>
    <w:rsid w:val="00882830"/>
    <w:rsid w:val="00885257"/>
    <w:rsid w:val="00885B2A"/>
    <w:rsid w:val="00886977"/>
    <w:rsid w:val="008872F7"/>
    <w:rsid w:val="00887FD5"/>
    <w:rsid w:val="00894393"/>
    <w:rsid w:val="008A010D"/>
    <w:rsid w:val="008A0245"/>
    <w:rsid w:val="008A39A3"/>
    <w:rsid w:val="008A438D"/>
    <w:rsid w:val="008A6963"/>
    <w:rsid w:val="008B02D3"/>
    <w:rsid w:val="008B269D"/>
    <w:rsid w:val="008B3F01"/>
    <w:rsid w:val="008B612E"/>
    <w:rsid w:val="008B671E"/>
    <w:rsid w:val="008C00D9"/>
    <w:rsid w:val="008C1F1E"/>
    <w:rsid w:val="008C47D9"/>
    <w:rsid w:val="008C5513"/>
    <w:rsid w:val="008C7944"/>
    <w:rsid w:val="008D0735"/>
    <w:rsid w:val="008D163C"/>
    <w:rsid w:val="008D29D1"/>
    <w:rsid w:val="008D2BBA"/>
    <w:rsid w:val="008D428E"/>
    <w:rsid w:val="008D53B6"/>
    <w:rsid w:val="008E378A"/>
    <w:rsid w:val="008E38F6"/>
    <w:rsid w:val="008E3DE3"/>
    <w:rsid w:val="008E48FA"/>
    <w:rsid w:val="008E5463"/>
    <w:rsid w:val="008E5D06"/>
    <w:rsid w:val="008E5D08"/>
    <w:rsid w:val="008E67CD"/>
    <w:rsid w:val="008F005D"/>
    <w:rsid w:val="008F3999"/>
    <w:rsid w:val="008F3C27"/>
    <w:rsid w:val="008F3C35"/>
    <w:rsid w:val="008F6751"/>
    <w:rsid w:val="0090087E"/>
    <w:rsid w:val="00900ABC"/>
    <w:rsid w:val="0090595F"/>
    <w:rsid w:val="0091234F"/>
    <w:rsid w:val="00923833"/>
    <w:rsid w:val="00927542"/>
    <w:rsid w:val="00927578"/>
    <w:rsid w:val="00930B21"/>
    <w:rsid w:val="00931FFF"/>
    <w:rsid w:val="0093306D"/>
    <w:rsid w:val="00941F93"/>
    <w:rsid w:val="00942474"/>
    <w:rsid w:val="00943B62"/>
    <w:rsid w:val="00943BFA"/>
    <w:rsid w:val="00943C1E"/>
    <w:rsid w:val="00945665"/>
    <w:rsid w:val="00946C52"/>
    <w:rsid w:val="00947DC2"/>
    <w:rsid w:val="009501E3"/>
    <w:rsid w:val="00950375"/>
    <w:rsid w:val="0095068E"/>
    <w:rsid w:val="009515D2"/>
    <w:rsid w:val="0095703C"/>
    <w:rsid w:val="00960567"/>
    <w:rsid w:val="009607DE"/>
    <w:rsid w:val="00960CC3"/>
    <w:rsid w:val="00961AD7"/>
    <w:rsid w:val="009724B4"/>
    <w:rsid w:val="00973100"/>
    <w:rsid w:val="00977567"/>
    <w:rsid w:val="00981C8F"/>
    <w:rsid w:val="00982E05"/>
    <w:rsid w:val="0098340B"/>
    <w:rsid w:val="0098575E"/>
    <w:rsid w:val="00987EA2"/>
    <w:rsid w:val="0099140C"/>
    <w:rsid w:val="00995858"/>
    <w:rsid w:val="009A2A1C"/>
    <w:rsid w:val="009A2C3A"/>
    <w:rsid w:val="009A3D76"/>
    <w:rsid w:val="009A4293"/>
    <w:rsid w:val="009B0DD4"/>
    <w:rsid w:val="009B5626"/>
    <w:rsid w:val="009C068D"/>
    <w:rsid w:val="009D164E"/>
    <w:rsid w:val="009D3EC4"/>
    <w:rsid w:val="009D5A57"/>
    <w:rsid w:val="009E0286"/>
    <w:rsid w:val="009E05FA"/>
    <w:rsid w:val="009E12D6"/>
    <w:rsid w:val="009E2090"/>
    <w:rsid w:val="009E45C8"/>
    <w:rsid w:val="009E5FD5"/>
    <w:rsid w:val="009E68D5"/>
    <w:rsid w:val="009F074A"/>
    <w:rsid w:val="00A02E5D"/>
    <w:rsid w:val="00A031A8"/>
    <w:rsid w:val="00A03EB5"/>
    <w:rsid w:val="00A0651E"/>
    <w:rsid w:val="00A11DB8"/>
    <w:rsid w:val="00A12B20"/>
    <w:rsid w:val="00A133EB"/>
    <w:rsid w:val="00A14597"/>
    <w:rsid w:val="00A153BE"/>
    <w:rsid w:val="00A22B08"/>
    <w:rsid w:val="00A30C6D"/>
    <w:rsid w:val="00A33992"/>
    <w:rsid w:val="00A45379"/>
    <w:rsid w:val="00A513D3"/>
    <w:rsid w:val="00A51ED9"/>
    <w:rsid w:val="00A54426"/>
    <w:rsid w:val="00A56047"/>
    <w:rsid w:val="00A629DB"/>
    <w:rsid w:val="00A62FD6"/>
    <w:rsid w:val="00A632BE"/>
    <w:rsid w:val="00A6636D"/>
    <w:rsid w:val="00A66AE1"/>
    <w:rsid w:val="00A66ED2"/>
    <w:rsid w:val="00A701DC"/>
    <w:rsid w:val="00A70DC0"/>
    <w:rsid w:val="00A71582"/>
    <w:rsid w:val="00A718A5"/>
    <w:rsid w:val="00A72C8D"/>
    <w:rsid w:val="00A761CA"/>
    <w:rsid w:val="00A77B8E"/>
    <w:rsid w:val="00A8251B"/>
    <w:rsid w:val="00A8353C"/>
    <w:rsid w:val="00A879CF"/>
    <w:rsid w:val="00A90564"/>
    <w:rsid w:val="00A91BED"/>
    <w:rsid w:val="00AA0790"/>
    <w:rsid w:val="00AA0EBB"/>
    <w:rsid w:val="00AA2DAC"/>
    <w:rsid w:val="00AB24CE"/>
    <w:rsid w:val="00AB6EE3"/>
    <w:rsid w:val="00AC1C21"/>
    <w:rsid w:val="00AC685F"/>
    <w:rsid w:val="00AC7F1B"/>
    <w:rsid w:val="00AD03A7"/>
    <w:rsid w:val="00AD32FA"/>
    <w:rsid w:val="00AD3E83"/>
    <w:rsid w:val="00AE0BA0"/>
    <w:rsid w:val="00AE15B5"/>
    <w:rsid w:val="00AE3DE3"/>
    <w:rsid w:val="00AE407C"/>
    <w:rsid w:val="00AF2339"/>
    <w:rsid w:val="00AF2D2A"/>
    <w:rsid w:val="00B023B6"/>
    <w:rsid w:val="00B13C40"/>
    <w:rsid w:val="00B165AA"/>
    <w:rsid w:val="00B250FF"/>
    <w:rsid w:val="00B257A3"/>
    <w:rsid w:val="00B26983"/>
    <w:rsid w:val="00B31729"/>
    <w:rsid w:val="00B3338A"/>
    <w:rsid w:val="00B33FC5"/>
    <w:rsid w:val="00B357C3"/>
    <w:rsid w:val="00B423B9"/>
    <w:rsid w:val="00B50FEB"/>
    <w:rsid w:val="00B572E1"/>
    <w:rsid w:val="00B60D5D"/>
    <w:rsid w:val="00B623C9"/>
    <w:rsid w:val="00B77339"/>
    <w:rsid w:val="00B777BB"/>
    <w:rsid w:val="00B80376"/>
    <w:rsid w:val="00B820F3"/>
    <w:rsid w:val="00B8327D"/>
    <w:rsid w:val="00B8506C"/>
    <w:rsid w:val="00B910BA"/>
    <w:rsid w:val="00B91A28"/>
    <w:rsid w:val="00B9321F"/>
    <w:rsid w:val="00B93E46"/>
    <w:rsid w:val="00B95742"/>
    <w:rsid w:val="00B95E36"/>
    <w:rsid w:val="00BA7D2E"/>
    <w:rsid w:val="00BB1010"/>
    <w:rsid w:val="00BC19B8"/>
    <w:rsid w:val="00BC1BAD"/>
    <w:rsid w:val="00BC1DA4"/>
    <w:rsid w:val="00BC5180"/>
    <w:rsid w:val="00BD0DAD"/>
    <w:rsid w:val="00BD204E"/>
    <w:rsid w:val="00BD2572"/>
    <w:rsid w:val="00BD3442"/>
    <w:rsid w:val="00BD3C93"/>
    <w:rsid w:val="00BD49B5"/>
    <w:rsid w:val="00BE0F63"/>
    <w:rsid w:val="00BE1688"/>
    <w:rsid w:val="00BE1696"/>
    <w:rsid w:val="00BE5EFC"/>
    <w:rsid w:val="00BE5FF9"/>
    <w:rsid w:val="00BF0C62"/>
    <w:rsid w:val="00BF428D"/>
    <w:rsid w:val="00BF483F"/>
    <w:rsid w:val="00BF7208"/>
    <w:rsid w:val="00BF7C00"/>
    <w:rsid w:val="00C006CF"/>
    <w:rsid w:val="00C0070B"/>
    <w:rsid w:val="00C01684"/>
    <w:rsid w:val="00C017FD"/>
    <w:rsid w:val="00C03B80"/>
    <w:rsid w:val="00C07A8C"/>
    <w:rsid w:val="00C1628C"/>
    <w:rsid w:val="00C16763"/>
    <w:rsid w:val="00C22002"/>
    <w:rsid w:val="00C235A3"/>
    <w:rsid w:val="00C2562E"/>
    <w:rsid w:val="00C26789"/>
    <w:rsid w:val="00C334DB"/>
    <w:rsid w:val="00C349DE"/>
    <w:rsid w:val="00C3625B"/>
    <w:rsid w:val="00C4006C"/>
    <w:rsid w:val="00C402B9"/>
    <w:rsid w:val="00C468B2"/>
    <w:rsid w:val="00C46D7A"/>
    <w:rsid w:val="00C47E6A"/>
    <w:rsid w:val="00C47FA6"/>
    <w:rsid w:val="00C51CC6"/>
    <w:rsid w:val="00C525AC"/>
    <w:rsid w:val="00C6461E"/>
    <w:rsid w:val="00C65B12"/>
    <w:rsid w:val="00C71F51"/>
    <w:rsid w:val="00C75FA1"/>
    <w:rsid w:val="00C77846"/>
    <w:rsid w:val="00C80278"/>
    <w:rsid w:val="00C822D1"/>
    <w:rsid w:val="00C90A04"/>
    <w:rsid w:val="00CA29C4"/>
    <w:rsid w:val="00CA4203"/>
    <w:rsid w:val="00CA72AE"/>
    <w:rsid w:val="00CB0279"/>
    <w:rsid w:val="00CB1077"/>
    <w:rsid w:val="00CB1118"/>
    <w:rsid w:val="00CC2668"/>
    <w:rsid w:val="00CC29C2"/>
    <w:rsid w:val="00CC44A3"/>
    <w:rsid w:val="00CC4C47"/>
    <w:rsid w:val="00CC6B20"/>
    <w:rsid w:val="00CC7138"/>
    <w:rsid w:val="00CD00F4"/>
    <w:rsid w:val="00CD234C"/>
    <w:rsid w:val="00CD36BC"/>
    <w:rsid w:val="00CD415A"/>
    <w:rsid w:val="00CD5BEC"/>
    <w:rsid w:val="00CE5AC0"/>
    <w:rsid w:val="00CE7F85"/>
    <w:rsid w:val="00CF52EC"/>
    <w:rsid w:val="00D07F86"/>
    <w:rsid w:val="00D104B8"/>
    <w:rsid w:val="00D16281"/>
    <w:rsid w:val="00D2294B"/>
    <w:rsid w:val="00D236DA"/>
    <w:rsid w:val="00D32829"/>
    <w:rsid w:val="00D360DE"/>
    <w:rsid w:val="00D41149"/>
    <w:rsid w:val="00D4263D"/>
    <w:rsid w:val="00D42B6D"/>
    <w:rsid w:val="00D4710C"/>
    <w:rsid w:val="00D514A8"/>
    <w:rsid w:val="00D54064"/>
    <w:rsid w:val="00D5593A"/>
    <w:rsid w:val="00D61530"/>
    <w:rsid w:val="00D63357"/>
    <w:rsid w:val="00D67F15"/>
    <w:rsid w:val="00D711EA"/>
    <w:rsid w:val="00D71CC6"/>
    <w:rsid w:val="00D7717E"/>
    <w:rsid w:val="00D86520"/>
    <w:rsid w:val="00D872D0"/>
    <w:rsid w:val="00D87E9D"/>
    <w:rsid w:val="00D91E4D"/>
    <w:rsid w:val="00D9232E"/>
    <w:rsid w:val="00D958DD"/>
    <w:rsid w:val="00D96131"/>
    <w:rsid w:val="00DA290A"/>
    <w:rsid w:val="00DA53F5"/>
    <w:rsid w:val="00DC1D7A"/>
    <w:rsid w:val="00DC25B4"/>
    <w:rsid w:val="00DC2A3D"/>
    <w:rsid w:val="00DC3FBA"/>
    <w:rsid w:val="00DC5584"/>
    <w:rsid w:val="00DC588C"/>
    <w:rsid w:val="00DC5AC0"/>
    <w:rsid w:val="00DD132D"/>
    <w:rsid w:val="00DD279D"/>
    <w:rsid w:val="00DD5897"/>
    <w:rsid w:val="00DD6019"/>
    <w:rsid w:val="00DD7BDA"/>
    <w:rsid w:val="00DE11DF"/>
    <w:rsid w:val="00DE138E"/>
    <w:rsid w:val="00DE1D32"/>
    <w:rsid w:val="00DE443B"/>
    <w:rsid w:val="00DE6BE6"/>
    <w:rsid w:val="00DE7864"/>
    <w:rsid w:val="00DF0869"/>
    <w:rsid w:val="00E01069"/>
    <w:rsid w:val="00E04D10"/>
    <w:rsid w:val="00E050AB"/>
    <w:rsid w:val="00E13C9D"/>
    <w:rsid w:val="00E170F2"/>
    <w:rsid w:val="00E252D0"/>
    <w:rsid w:val="00E26534"/>
    <w:rsid w:val="00E26A39"/>
    <w:rsid w:val="00E30CCB"/>
    <w:rsid w:val="00E44DDC"/>
    <w:rsid w:val="00E529E4"/>
    <w:rsid w:val="00E52FAA"/>
    <w:rsid w:val="00E60581"/>
    <w:rsid w:val="00E7472B"/>
    <w:rsid w:val="00E75255"/>
    <w:rsid w:val="00E768D6"/>
    <w:rsid w:val="00E81660"/>
    <w:rsid w:val="00E8792E"/>
    <w:rsid w:val="00E962B3"/>
    <w:rsid w:val="00E977E0"/>
    <w:rsid w:val="00EA0B86"/>
    <w:rsid w:val="00EA1023"/>
    <w:rsid w:val="00EA4F82"/>
    <w:rsid w:val="00EA55B7"/>
    <w:rsid w:val="00EA7393"/>
    <w:rsid w:val="00EB1BCB"/>
    <w:rsid w:val="00EB2D6A"/>
    <w:rsid w:val="00EB352C"/>
    <w:rsid w:val="00EC0137"/>
    <w:rsid w:val="00EC056D"/>
    <w:rsid w:val="00EC6A2A"/>
    <w:rsid w:val="00ED004F"/>
    <w:rsid w:val="00ED4AD3"/>
    <w:rsid w:val="00ED6438"/>
    <w:rsid w:val="00EE3FAB"/>
    <w:rsid w:val="00EF14F7"/>
    <w:rsid w:val="00EF20C7"/>
    <w:rsid w:val="00EF4349"/>
    <w:rsid w:val="00EF5471"/>
    <w:rsid w:val="00F00BA2"/>
    <w:rsid w:val="00F011AD"/>
    <w:rsid w:val="00F02B9C"/>
    <w:rsid w:val="00F05330"/>
    <w:rsid w:val="00F155C9"/>
    <w:rsid w:val="00F17729"/>
    <w:rsid w:val="00F17D9E"/>
    <w:rsid w:val="00F22F31"/>
    <w:rsid w:val="00F27817"/>
    <w:rsid w:val="00F31C20"/>
    <w:rsid w:val="00F35721"/>
    <w:rsid w:val="00F3637B"/>
    <w:rsid w:val="00F3712F"/>
    <w:rsid w:val="00F40BC5"/>
    <w:rsid w:val="00F43297"/>
    <w:rsid w:val="00F448C1"/>
    <w:rsid w:val="00F532C5"/>
    <w:rsid w:val="00F548F9"/>
    <w:rsid w:val="00F6269C"/>
    <w:rsid w:val="00F6401C"/>
    <w:rsid w:val="00F668D0"/>
    <w:rsid w:val="00F66E7E"/>
    <w:rsid w:val="00F724A1"/>
    <w:rsid w:val="00F72FD4"/>
    <w:rsid w:val="00F762C9"/>
    <w:rsid w:val="00F77157"/>
    <w:rsid w:val="00F7789D"/>
    <w:rsid w:val="00F779D3"/>
    <w:rsid w:val="00F82738"/>
    <w:rsid w:val="00F910CF"/>
    <w:rsid w:val="00F959EA"/>
    <w:rsid w:val="00FA5B02"/>
    <w:rsid w:val="00FB2272"/>
    <w:rsid w:val="00FC23F7"/>
    <w:rsid w:val="00FC4744"/>
    <w:rsid w:val="00FD0EDF"/>
    <w:rsid w:val="00FD5927"/>
    <w:rsid w:val="00FD7397"/>
    <w:rsid w:val="00FE06B8"/>
    <w:rsid w:val="00FE269E"/>
    <w:rsid w:val="00FF1382"/>
    <w:rsid w:val="00FF1F53"/>
    <w:rsid w:val="00FF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75DC26"/>
  <w14:defaultImageDpi w14:val="330"/>
  <w15:docId w15:val="{9E3D1719-0F89-4456-9CF6-0E9A74E4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="Arial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F6E"/>
    <w:pPr>
      <w:spacing w:line="260" w:lineRule="exact"/>
    </w:pPr>
    <w:rPr>
      <w:rFonts w:ascii="Times" w:hAnsi="Time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F2B6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55767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576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nhideWhenUsed/>
    <w:rsid w:val="0055767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576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appiFooterINformation">
    <w:name w:val="Sappi Footer INformation"/>
    <w:autoRedefine/>
    <w:rsid w:val="00B33FC5"/>
    <w:pPr>
      <w:spacing w:line="288" w:lineRule="auto"/>
    </w:pPr>
    <w:rPr>
      <w:rFonts w:eastAsia="Times New Roman" w:cs="Times New Roman"/>
      <w:sz w:val="14"/>
      <w:szCs w:val="22"/>
    </w:rPr>
  </w:style>
  <w:style w:type="paragraph" w:customStyle="1" w:styleId="BasicParagraph">
    <w:name w:val="[Basic Paragraph]"/>
    <w:basedOn w:val="Normal"/>
    <w:rsid w:val="00D104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9C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7019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58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1D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1D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D9E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D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D9E"/>
    <w:rPr>
      <w:rFonts w:ascii="Times" w:hAnsi="Times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25E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3666"/>
    <w:rPr>
      <w:rFonts w:ascii="Times" w:hAnsi="Times"/>
      <w:sz w:val="22"/>
      <w:szCs w:val="22"/>
    </w:rPr>
  </w:style>
  <w:style w:type="character" w:customStyle="1" w:styleId="cb-itemprop">
    <w:name w:val="cb-itemprop"/>
    <w:basedOn w:val="DefaultParagraphFont"/>
    <w:rsid w:val="00BC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appi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Sappi 1">
      <a:dk1>
        <a:srgbClr val="000000"/>
      </a:dk1>
      <a:lt1>
        <a:srgbClr val="FFFFFF"/>
      </a:lt1>
      <a:dk2>
        <a:srgbClr val="828282"/>
      </a:dk2>
      <a:lt2>
        <a:srgbClr val="D2D2D2"/>
      </a:lt2>
      <a:accent1>
        <a:srgbClr val="0057B8"/>
      </a:accent1>
      <a:accent2>
        <a:srgbClr val="27BDCA"/>
      </a:accent2>
      <a:accent3>
        <a:srgbClr val="0A616E"/>
      </a:accent3>
      <a:accent4>
        <a:srgbClr val="A0A5FF"/>
      </a:accent4>
      <a:accent5>
        <a:srgbClr val="504BAF"/>
      </a:accent5>
      <a:accent6>
        <a:srgbClr val="46B3FF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CCD23969D42D42803F8D6EC0600A1F" ma:contentTypeVersion="14" ma:contentTypeDescription="Create a new document." ma:contentTypeScope="" ma:versionID="671285d7ed7afdae5c67f0b442304913">
  <xsd:schema xmlns:xsd="http://www.w3.org/2001/XMLSchema" xmlns:xs="http://www.w3.org/2001/XMLSchema" xmlns:p="http://schemas.microsoft.com/office/2006/metadata/properties" xmlns:ns3="afb12542-52e2-4625-8611-8435276b7e6a" xmlns:ns4="73b8a0fa-1a8c-42f0-a386-e04efb0301f6" targetNamespace="http://schemas.microsoft.com/office/2006/metadata/properties" ma:root="true" ma:fieldsID="311fcfff5a5dff2d644126a42ca7e8ec" ns3:_="" ns4:_="">
    <xsd:import namespace="afb12542-52e2-4625-8611-8435276b7e6a"/>
    <xsd:import namespace="73b8a0fa-1a8c-42f0-a386-e04efb0301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12542-52e2-4625-8611-8435276b7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8a0fa-1a8c-42f0-a386-e04efb0301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E9E4DD-0113-42FE-98D0-A93C430483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F8434-8551-4A9D-BCFE-D2EA0E5CFA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ABBC42-AC94-4EAE-8DC9-A3D2F22EC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12542-52e2-4625-8611-8435276b7e6a"/>
    <ds:schemaRef ds:uri="73b8a0fa-1a8c-42f0-a386-e04efb030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BDF04C-C293-4CCC-8CDB-657167B164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Dobren</dc:creator>
  <cp:keywords/>
  <dc:description/>
  <cp:lastModifiedBy>Ravasi, Elisabetta</cp:lastModifiedBy>
  <cp:revision>2</cp:revision>
  <cp:lastPrinted>2020-07-07T09:42:00Z</cp:lastPrinted>
  <dcterms:created xsi:type="dcterms:W3CDTF">2022-01-10T16:12:00Z</dcterms:created>
  <dcterms:modified xsi:type="dcterms:W3CDTF">2022-01-10T16:12:00Z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0x010100DFCCD23969D42D42803F8D6EC0600A1F</vt:lpwstr>
  </property>
</Properties>
</file>